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F1093" w14:textId="77777777" w:rsidR="00EE1D83" w:rsidRPr="008A470F" w:rsidRDefault="00EE1D83" w:rsidP="00EE1D83">
      <w:pPr>
        <w:pStyle w:val="Zhlav"/>
        <w:tabs>
          <w:tab w:val="clear" w:pos="4536"/>
          <w:tab w:val="clear" w:pos="9072"/>
          <w:tab w:val="left" w:pos="6820"/>
        </w:tabs>
        <w:ind w:firstLine="0"/>
        <w:jc w:val="center"/>
        <w:rPr>
          <w:rFonts w:eastAsia="Times New Roman" w:cs="Arial"/>
          <w:b/>
          <w:sz w:val="20"/>
          <w:lang w:val="cs-CZ"/>
        </w:rPr>
      </w:pPr>
      <w:bookmarkStart w:id="0" w:name="_GoBack"/>
      <w:bookmarkEnd w:id="0"/>
      <w:r w:rsidRPr="008A470F">
        <w:rPr>
          <w:rFonts w:eastAsia="Times New Roman" w:cs="Arial"/>
          <w:b/>
          <w:sz w:val="20"/>
          <w:lang w:val="cs-CZ"/>
        </w:rPr>
        <w:t xml:space="preserve">Příloha č. </w:t>
      </w:r>
      <w:r w:rsidR="00343DAD">
        <w:rPr>
          <w:rFonts w:eastAsia="Times New Roman" w:cs="Arial"/>
          <w:b/>
          <w:sz w:val="20"/>
          <w:lang w:val="cs-CZ"/>
        </w:rPr>
        <w:t>5</w:t>
      </w:r>
      <w:r w:rsidRPr="008A470F">
        <w:rPr>
          <w:rFonts w:eastAsia="Times New Roman" w:cs="Arial"/>
          <w:b/>
          <w:sz w:val="20"/>
          <w:lang w:val="cs-CZ"/>
        </w:rPr>
        <w:t xml:space="preserve"> – Funkční a technické požadavky</w:t>
      </w:r>
    </w:p>
    <w:p w14:paraId="118F1094" w14:textId="77777777" w:rsidR="00EE1D83" w:rsidRPr="008A470F" w:rsidRDefault="00EE1D83" w:rsidP="00EE1D83">
      <w:pPr>
        <w:spacing w:line="280" w:lineRule="atLeast"/>
        <w:rPr>
          <w:rFonts w:cs="Arial"/>
          <w:sz w:val="20"/>
          <w:szCs w:val="20"/>
        </w:rPr>
      </w:pPr>
    </w:p>
    <w:p w14:paraId="118F1095" w14:textId="77777777" w:rsidR="00EE1D83" w:rsidRPr="008A470F" w:rsidRDefault="00EE1D83" w:rsidP="00EE1D83">
      <w:pPr>
        <w:pStyle w:val="NZEV0"/>
        <w:spacing w:before="360" w:line="280" w:lineRule="atLeast"/>
        <w:ind w:left="539" w:hanging="539"/>
        <w:rPr>
          <w:rFonts w:cs="Arial"/>
        </w:rPr>
      </w:pPr>
      <w:r w:rsidRPr="008A470F">
        <w:rPr>
          <w:rFonts w:cs="Arial"/>
        </w:rPr>
        <w:t xml:space="preserve">FUNKČNÍ A TECHNICkÉ POŽADAVKY  </w:t>
      </w:r>
    </w:p>
    <w:p w14:paraId="118F1096" w14:textId="77777777" w:rsidR="00EE1D83" w:rsidRPr="008A470F" w:rsidRDefault="00EE1D83" w:rsidP="00EE1D83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118F1097" w14:textId="77777777" w:rsidR="00EE1D83" w:rsidRPr="008A470F" w:rsidRDefault="00EE1D83" w:rsidP="00EE1D83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  <w:r w:rsidRPr="008A470F">
        <w:rPr>
          <w:rFonts w:cs="Arial"/>
          <w:b/>
        </w:rPr>
        <w:t>k veřejné zakázce</w:t>
      </w:r>
    </w:p>
    <w:p w14:paraId="118F1098" w14:textId="77777777" w:rsidR="00EE1D83" w:rsidRPr="008A470F" w:rsidRDefault="00EE1D83" w:rsidP="00EE1D83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118F1099" w14:textId="77777777" w:rsidR="00EE1D83" w:rsidRPr="008A470F" w:rsidRDefault="00391156" w:rsidP="00391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3A4E7E">
        <w:rPr>
          <w:b/>
          <w:color w:val="FFFFFF"/>
          <w:sz w:val="32"/>
        </w:rPr>
        <w:t xml:space="preserve">Dodávka HW, SW a služeb v oblasti infrastruktury </w:t>
      </w:r>
      <w:r w:rsidR="002E39A3" w:rsidRPr="003A4E7E">
        <w:rPr>
          <w:b/>
          <w:color w:val="FFFFFF"/>
          <w:sz w:val="32"/>
        </w:rPr>
        <w:t xml:space="preserve">– </w:t>
      </w:r>
      <w:r w:rsidR="00C54568" w:rsidRPr="003A4E7E">
        <w:rPr>
          <w:b/>
          <w:color w:val="FFFFFF"/>
          <w:sz w:val="32"/>
        </w:rPr>
        <w:t>ro</w:t>
      </w:r>
      <w:r w:rsidR="00C54568" w:rsidRPr="008A470F">
        <w:rPr>
          <w:rFonts w:cs="Arial"/>
          <w:b/>
          <w:bCs/>
          <w:color w:val="FFFFFF"/>
          <w:sz w:val="32"/>
          <w:szCs w:val="32"/>
        </w:rPr>
        <w:t xml:space="preserve">zšíření kapacity </w:t>
      </w:r>
      <w:proofErr w:type="spellStart"/>
      <w:r w:rsidR="00C54568" w:rsidRPr="008A470F">
        <w:rPr>
          <w:rFonts w:cs="Arial"/>
          <w:b/>
          <w:bCs/>
          <w:color w:val="FFFFFF"/>
          <w:sz w:val="32"/>
          <w:szCs w:val="32"/>
        </w:rPr>
        <w:t>stavajícího</w:t>
      </w:r>
      <w:proofErr w:type="spellEnd"/>
      <w:r w:rsidR="00C54568" w:rsidRPr="008A470F">
        <w:rPr>
          <w:rFonts w:cs="Arial"/>
          <w:b/>
          <w:bCs/>
          <w:color w:val="FFFFFF"/>
          <w:sz w:val="32"/>
          <w:szCs w:val="32"/>
        </w:rPr>
        <w:t xml:space="preserve"> datového centra</w:t>
      </w:r>
    </w:p>
    <w:p w14:paraId="118F109A" w14:textId="77777777" w:rsidR="00E503E2" w:rsidRPr="003A4E7E" w:rsidRDefault="00E503E2" w:rsidP="00E503E2">
      <w:pPr>
        <w:pStyle w:val="Normln11"/>
        <w:spacing w:before="120" w:after="120" w:line="280" w:lineRule="atLeast"/>
        <w:jc w:val="center"/>
        <w:rPr>
          <w:sz w:val="20"/>
        </w:rPr>
      </w:pPr>
      <w:proofErr w:type="spellStart"/>
      <w:proofErr w:type="gramStart"/>
      <w:r w:rsidRPr="00D51583">
        <w:rPr>
          <w:rFonts w:cs="Arial"/>
          <w:sz w:val="20"/>
          <w:szCs w:val="20"/>
        </w:rPr>
        <w:t>Ev.č</w:t>
      </w:r>
      <w:proofErr w:type="spellEnd"/>
      <w:r w:rsidRPr="00D51583">
        <w:rPr>
          <w:rFonts w:cs="Arial"/>
          <w:sz w:val="20"/>
          <w:szCs w:val="20"/>
        </w:rPr>
        <w:t>.</w:t>
      </w:r>
      <w:proofErr w:type="gramEnd"/>
      <w:r w:rsidRPr="00D51583">
        <w:rPr>
          <w:rFonts w:cs="Arial"/>
          <w:sz w:val="20"/>
          <w:szCs w:val="20"/>
        </w:rPr>
        <w:t xml:space="preserve">: </w:t>
      </w:r>
      <w:r w:rsidR="00D51583" w:rsidRPr="00D51583">
        <w:rPr>
          <w:rFonts w:cs="Arial"/>
          <w:sz w:val="20"/>
          <w:szCs w:val="20"/>
        </w:rPr>
        <w:t>Z2017-002896</w:t>
      </w:r>
    </w:p>
    <w:p w14:paraId="118F109B" w14:textId="77777777" w:rsidR="00EE1D83" w:rsidRPr="008A470F" w:rsidRDefault="00EE1D83" w:rsidP="00EE1D83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118F109C" w14:textId="77777777" w:rsidR="00EE1D83" w:rsidRPr="005F6A52" w:rsidRDefault="00EE1D83" w:rsidP="00EE1D83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5F6A52">
        <w:rPr>
          <w:rFonts w:cs="Arial"/>
          <w:b/>
          <w:sz w:val="20"/>
          <w:szCs w:val="20"/>
        </w:rPr>
        <w:t>zadávané v</w:t>
      </w:r>
      <w:r w:rsidR="005F6A52" w:rsidRPr="005F6A52">
        <w:rPr>
          <w:rFonts w:cs="Arial"/>
          <w:b/>
          <w:sz w:val="20"/>
          <w:szCs w:val="20"/>
        </w:rPr>
        <w:t xml:space="preserve"> nadlimitním </w:t>
      </w:r>
      <w:r w:rsidRPr="005F6A52">
        <w:rPr>
          <w:rFonts w:cs="Arial"/>
          <w:b/>
          <w:sz w:val="20"/>
          <w:szCs w:val="20"/>
        </w:rPr>
        <w:t>otevřeném řízení dle zákona č. 13</w:t>
      </w:r>
      <w:r w:rsidR="005F6A52" w:rsidRPr="005F6A52">
        <w:rPr>
          <w:rFonts w:cs="Arial"/>
          <w:b/>
          <w:sz w:val="20"/>
          <w:szCs w:val="20"/>
        </w:rPr>
        <w:t>4</w:t>
      </w:r>
      <w:r w:rsidRPr="005F6A52">
        <w:rPr>
          <w:rFonts w:cs="Arial"/>
          <w:b/>
          <w:sz w:val="20"/>
          <w:szCs w:val="20"/>
        </w:rPr>
        <w:t>/20</w:t>
      </w:r>
      <w:r w:rsidR="005F6A52" w:rsidRPr="005F6A52">
        <w:rPr>
          <w:rFonts w:cs="Arial"/>
          <w:b/>
          <w:sz w:val="20"/>
          <w:szCs w:val="20"/>
        </w:rPr>
        <w:t>1</w:t>
      </w:r>
      <w:r w:rsidRPr="005F6A52">
        <w:rPr>
          <w:rFonts w:cs="Arial"/>
          <w:b/>
          <w:sz w:val="20"/>
          <w:szCs w:val="20"/>
        </w:rPr>
        <w:t>6 Sb.,</w:t>
      </w:r>
    </w:p>
    <w:p w14:paraId="118F109D" w14:textId="77777777" w:rsidR="00EE1D83" w:rsidRPr="008A470F" w:rsidRDefault="00EE1D83" w:rsidP="00EE1D83">
      <w:pPr>
        <w:pStyle w:val="Normln11"/>
        <w:spacing w:line="280" w:lineRule="atLeast"/>
        <w:jc w:val="center"/>
        <w:rPr>
          <w:rFonts w:cs="Arial"/>
        </w:rPr>
      </w:pPr>
      <w:r w:rsidRPr="005F6A52">
        <w:rPr>
          <w:rFonts w:cs="Arial"/>
          <w:b/>
          <w:sz w:val="20"/>
          <w:szCs w:val="20"/>
        </w:rPr>
        <w:t xml:space="preserve">o </w:t>
      </w:r>
      <w:r w:rsidR="005F6A52" w:rsidRPr="005F6A52">
        <w:rPr>
          <w:rFonts w:cs="Arial"/>
          <w:b/>
          <w:sz w:val="20"/>
          <w:szCs w:val="20"/>
        </w:rPr>
        <w:t xml:space="preserve">zadávání </w:t>
      </w:r>
      <w:r w:rsidRPr="005F6A52">
        <w:rPr>
          <w:rFonts w:cs="Arial"/>
          <w:b/>
          <w:sz w:val="20"/>
          <w:szCs w:val="20"/>
        </w:rPr>
        <w:t>veřejných zakáz</w:t>
      </w:r>
      <w:r w:rsidR="005F6A52" w:rsidRPr="005F6A52">
        <w:rPr>
          <w:rFonts w:cs="Arial"/>
          <w:b/>
          <w:sz w:val="20"/>
          <w:szCs w:val="20"/>
        </w:rPr>
        <w:t>ek</w:t>
      </w:r>
      <w:r w:rsidRPr="005F6A52">
        <w:rPr>
          <w:rFonts w:cs="Arial"/>
          <w:b/>
          <w:sz w:val="20"/>
          <w:szCs w:val="20"/>
        </w:rPr>
        <w:t xml:space="preserve"> (dále jen „Z</w:t>
      </w:r>
      <w:r w:rsidR="005F6A52" w:rsidRPr="005F6A52">
        <w:rPr>
          <w:rFonts w:cs="Arial"/>
          <w:b/>
          <w:sz w:val="20"/>
          <w:szCs w:val="20"/>
        </w:rPr>
        <w:t>Z</w:t>
      </w:r>
      <w:r w:rsidRPr="005F6A52">
        <w:rPr>
          <w:rFonts w:cs="Arial"/>
          <w:b/>
          <w:sz w:val="20"/>
          <w:szCs w:val="20"/>
        </w:rPr>
        <w:t>VZ“)</w:t>
      </w:r>
    </w:p>
    <w:p w14:paraId="118F109E" w14:textId="77777777" w:rsidR="00EE1D83" w:rsidRPr="008A470F" w:rsidRDefault="00EE1D83" w:rsidP="00EE1D83">
      <w:pPr>
        <w:spacing w:before="360" w:after="120" w:line="280" w:lineRule="atLeast"/>
        <w:jc w:val="center"/>
        <w:rPr>
          <w:rFonts w:cs="Arial"/>
          <w:b/>
          <w:sz w:val="20"/>
          <w:szCs w:val="20"/>
        </w:rPr>
      </w:pPr>
      <w:r w:rsidRPr="008A470F">
        <w:rPr>
          <w:rFonts w:cs="Arial"/>
          <w:b/>
          <w:sz w:val="20"/>
          <w:szCs w:val="20"/>
        </w:rPr>
        <w:t>Zadavatel veřejné zakázky:</w:t>
      </w:r>
    </w:p>
    <w:p w14:paraId="118F109F" w14:textId="77777777" w:rsidR="00EE1D83" w:rsidRPr="008A470F" w:rsidRDefault="00EE1D83" w:rsidP="00EE1D83">
      <w:pPr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8A470F">
        <w:rPr>
          <w:rFonts w:cs="Arial"/>
          <w:sz w:val="20"/>
          <w:szCs w:val="20"/>
        </w:rPr>
        <w:t>Česká republika – Ministerstvo práce a sociálních věcí</w:t>
      </w:r>
    </w:p>
    <w:p w14:paraId="118F10A0" w14:textId="77777777" w:rsidR="00EE1D83" w:rsidRPr="008A470F" w:rsidRDefault="00EE1D83" w:rsidP="00EE1D83">
      <w:pPr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8A470F">
        <w:rPr>
          <w:rFonts w:cs="Arial"/>
          <w:sz w:val="20"/>
          <w:szCs w:val="20"/>
        </w:rPr>
        <w:t>se sídlem Na Poříčním právu 1/376, 128 01 Praha 2</w:t>
      </w:r>
    </w:p>
    <w:p w14:paraId="118F10A1" w14:textId="77777777" w:rsidR="00EE1D83" w:rsidRPr="008A470F" w:rsidRDefault="00EE1D83" w:rsidP="00EE1D83">
      <w:pPr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8A470F">
        <w:rPr>
          <w:rFonts w:cs="Arial"/>
          <w:sz w:val="20"/>
          <w:szCs w:val="20"/>
        </w:rPr>
        <w:t>IČO: 00551023</w:t>
      </w:r>
    </w:p>
    <w:p w14:paraId="118F10A2" w14:textId="77777777" w:rsidR="00EE1D83" w:rsidRPr="008A470F" w:rsidRDefault="00EE1D83" w:rsidP="00EE1D83">
      <w:pPr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8A470F">
        <w:rPr>
          <w:rFonts w:cs="Arial"/>
          <w:noProof/>
          <w:szCs w:val="20"/>
        </w:rPr>
        <w:drawing>
          <wp:anchor distT="0" distB="0" distL="114300" distR="114300" simplePos="0" relativeHeight="251660288" behindDoc="1" locked="0" layoutInCell="1" allowOverlap="1" wp14:anchorId="118F1663" wp14:editId="118F1664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8F10A3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4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5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6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7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8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8F10A9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8A470F">
        <w:rPr>
          <w:rFonts w:cs="Arial"/>
          <w:sz w:val="20"/>
          <w:szCs w:val="20"/>
        </w:rPr>
        <w:t>(dále jen „</w:t>
      </w:r>
      <w:r w:rsidRPr="008A470F">
        <w:rPr>
          <w:rFonts w:cs="Arial"/>
          <w:b/>
          <w:sz w:val="20"/>
          <w:szCs w:val="20"/>
        </w:rPr>
        <w:t>zadavatel</w:t>
      </w:r>
      <w:r w:rsidRPr="008A470F">
        <w:rPr>
          <w:rFonts w:cs="Arial"/>
          <w:sz w:val="20"/>
          <w:szCs w:val="20"/>
        </w:rPr>
        <w:t>“ nebo „</w:t>
      </w:r>
      <w:r w:rsidRPr="008A470F">
        <w:rPr>
          <w:rFonts w:cs="Arial"/>
          <w:b/>
          <w:sz w:val="20"/>
          <w:szCs w:val="20"/>
        </w:rPr>
        <w:t>MPSV</w:t>
      </w:r>
      <w:r w:rsidRPr="008A470F">
        <w:rPr>
          <w:rFonts w:cs="Arial"/>
          <w:sz w:val="20"/>
          <w:szCs w:val="20"/>
        </w:rPr>
        <w:t>“)</w:t>
      </w:r>
    </w:p>
    <w:p w14:paraId="118F10AA" w14:textId="77777777" w:rsidR="00EE1D83" w:rsidRPr="008A470F" w:rsidRDefault="00EE1D83" w:rsidP="00EE1D83">
      <w:pPr>
        <w:tabs>
          <w:tab w:val="left" w:pos="0"/>
        </w:tabs>
        <w:spacing w:before="120" w:after="120" w:line="280" w:lineRule="atLeast"/>
        <w:ind w:firstLine="0"/>
        <w:rPr>
          <w:rFonts w:cs="Arial"/>
          <w:sz w:val="20"/>
          <w:szCs w:val="20"/>
        </w:rPr>
      </w:pPr>
      <w:r w:rsidRPr="008A470F">
        <w:rPr>
          <w:rFonts w:cs="Arial"/>
          <w:sz w:val="20"/>
          <w:szCs w:val="20"/>
        </w:rPr>
        <w:t>_____________________________________________</w:t>
      </w:r>
    </w:p>
    <w:p w14:paraId="118F10AB" w14:textId="77777777" w:rsidR="00EE1D83" w:rsidRPr="008A470F" w:rsidRDefault="00EE1D83" w:rsidP="00EE1D83">
      <w:pPr>
        <w:tabs>
          <w:tab w:val="left" w:pos="0"/>
        </w:tabs>
        <w:spacing w:line="280" w:lineRule="atLeast"/>
        <w:ind w:firstLine="0"/>
        <w:jc w:val="both"/>
        <w:rPr>
          <w:rFonts w:cs="Arial"/>
          <w:sz w:val="20"/>
          <w:szCs w:val="20"/>
          <w:u w:val="single"/>
        </w:rPr>
      </w:pPr>
      <w:r w:rsidRPr="008A470F">
        <w:rPr>
          <w:rFonts w:cs="Arial"/>
          <w:sz w:val="20"/>
          <w:szCs w:val="20"/>
          <w:u w:val="single"/>
        </w:rPr>
        <w:t>Osoba oprávněná zastupovat zadavatele</w:t>
      </w:r>
    </w:p>
    <w:p w14:paraId="118F10AC" w14:textId="77777777" w:rsidR="00AE4DCB" w:rsidRPr="00AE4DCB" w:rsidRDefault="00AE4DCB" w:rsidP="00AE4DCB">
      <w:pPr>
        <w:tabs>
          <w:tab w:val="left" w:pos="0"/>
        </w:tabs>
        <w:spacing w:line="280" w:lineRule="atLeast"/>
        <w:ind w:firstLine="0"/>
        <w:jc w:val="both"/>
        <w:rPr>
          <w:rFonts w:cs="Arial"/>
          <w:sz w:val="20"/>
          <w:szCs w:val="20"/>
          <w:u w:val="single"/>
        </w:rPr>
      </w:pPr>
      <w:r w:rsidRPr="00AE4DCB">
        <w:rPr>
          <w:rFonts w:cs="Arial"/>
          <w:sz w:val="20"/>
          <w:szCs w:val="20"/>
        </w:rPr>
        <w:t>Mgr. Bc. et Bc. Robert Baxa,</w:t>
      </w:r>
      <w:r w:rsidR="006D05DE">
        <w:rPr>
          <w:rFonts w:cs="Arial"/>
          <w:sz w:val="20"/>
          <w:szCs w:val="20"/>
        </w:rPr>
        <w:t xml:space="preserve"> </w:t>
      </w:r>
      <w:proofErr w:type="gramStart"/>
      <w:r w:rsidR="006D05DE" w:rsidRPr="001C36D1">
        <w:rPr>
          <w:rFonts w:cs="Arial"/>
          <w:sz w:val="20"/>
          <w:szCs w:val="20"/>
        </w:rPr>
        <w:t>LL.M.</w:t>
      </w:r>
      <w:proofErr w:type="gramEnd"/>
      <w:r w:rsidR="006D05DE" w:rsidRPr="001C36D1">
        <w:rPr>
          <w:rFonts w:cs="Arial"/>
          <w:sz w:val="20"/>
          <w:szCs w:val="20"/>
        </w:rPr>
        <w:t>,</w:t>
      </w:r>
      <w:r w:rsidR="006D05DE">
        <w:rPr>
          <w:rFonts w:cs="Arial"/>
          <w:sz w:val="20"/>
          <w:szCs w:val="20"/>
        </w:rPr>
        <w:t xml:space="preserve"> </w:t>
      </w:r>
      <w:r w:rsidRPr="00AE4DCB">
        <w:rPr>
          <w:rFonts w:cs="Arial"/>
          <w:sz w:val="20"/>
          <w:szCs w:val="20"/>
        </w:rPr>
        <w:t>první náměstek ministryně, náměstek pro řízení sekce informačních technologií</w:t>
      </w:r>
      <w:r w:rsidRPr="00AE4DCB">
        <w:rPr>
          <w:rFonts w:cs="Arial"/>
          <w:sz w:val="20"/>
          <w:szCs w:val="20"/>
          <w:u w:val="single"/>
        </w:rPr>
        <w:t xml:space="preserve"> </w:t>
      </w:r>
    </w:p>
    <w:p w14:paraId="118F10AD" w14:textId="77777777" w:rsidR="00EE1D83" w:rsidRPr="008A470F" w:rsidRDefault="00EE1D83" w:rsidP="00EE1D83">
      <w:pPr>
        <w:spacing w:before="60" w:line="280" w:lineRule="atLeast"/>
        <w:rPr>
          <w:rFonts w:cs="Arial"/>
          <w:sz w:val="20"/>
          <w:szCs w:val="20"/>
          <w:u w:val="single"/>
        </w:rPr>
      </w:pPr>
    </w:p>
    <w:tbl>
      <w:tblPr>
        <w:tblStyle w:val="Mkatabulky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2"/>
        <w:gridCol w:w="4654"/>
      </w:tblGrid>
      <w:tr w:rsidR="005F6A52" w:rsidRPr="005C1C1A" w14:paraId="118F10B6" w14:textId="77777777" w:rsidTr="005F6A52">
        <w:tc>
          <w:tcPr>
            <w:tcW w:w="4632" w:type="dxa"/>
          </w:tcPr>
          <w:p w14:paraId="118F10AE" w14:textId="77777777" w:rsidR="005F6A52" w:rsidRPr="006052D5" w:rsidRDefault="005F6A52" w:rsidP="005F6A52">
            <w:pPr>
              <w:tabs>
                <w:tab w:val="left" w:pos="0"/>
              </w:tabs>
              <w:spacing w:line="280" w:lineRule="atLeast"/>
              <w:rPr>
                <w:rFonts w:cs="Arial"/>
              </w:rPr>
            </w:pPr>
            <w:r w:rsidRPr="006052D5">
              <w:rPr>
                <w:rFonts w:cs="Arial"/>
                <w:u w:val="single"/>
              </w:rPr>
              <w:t xml:space="preserve">Zástupce zadavatele </w:t>
            </w:r>
          </w:p>
          <w:p w14:paraId="118F10AF" w14:textId="77777777" w:rsidR="005F6A52" w:rsidRDefault="005F6A52" w:rsidP="005F6A52">
            <w:pPr>
              <w:spacing w:line="280" w:lineRule="atLeast"/>
              <w:rPr>
                <w:rFonts w:cs="Arial"/>
                <w:snapToGrid w:val="0"/>
              </w:rPr>
            </w:pPr>
            <w:r w:rsidRPr="00FE78B4">
              <w:rPr>
                <w:rFonts w:cs="Arial"/>
                <w:snapToGrid w:val="0"/>
              </w:rPr>
              <w:t xml:space="preserve">MT </w:t>
            </w:r>
            <w:proofErr w:type="spellStart"/>
            <w:r w:rsidRPr="00FE78B4">
              <w:rPr>
                <w:rFonts w:cs="Arial"/>
                <w:snapToGrid w:val="0"/>
              </w:rPr>
              <w:t>Legal</w:t>
            </w:r>
            <w:proofErr w:type="spellEnd"/>
            <w:r w:rsidRPr="00FE78B4">
              <w:rPr>
                <w:rFonts w:cs="Arial"/>
                <w:snapToGrid w:val="0"/>
              </w:rPr>
              <w:t xml:space="preserve"> s.r.o., advokátní kancelář</w:t>
            </w:r>
          </w:p>
          <w:p w14:paraId="118F10B0" w14:textId="77777777" w:rsidR="005F6A52" w:rsidRPr="00E634D1" w:rsidRDefault="005F6A52" w:rsidP="005F6A52">
            <w:pPr>
              <w:spacing w:line="280" w:lineRule="atLeast"/>
              <w:rPr>
                <w:rFonts w:cs="Arial"/>
                <w:highlight w:val="yellow"/>
              </w:rPr>
            </w:pPr>
            <w:r w:rsidRPr="00FE78B4">
              <w:rPr>
                <w:rFonts w:cs="Arial"/>
                <w:snapToGrid w:val="0"/>
              </w:rPr>
              <w:t>Karoliny Světlé 25, 110 00 Praha 1</w:t>
            </w:r>
            <w:r>
              <w:rPr>
                <w:rFonts w:cs="Arial"/>
                <w:snapToGrid w:val="0"/>
              </w:rPr>
              <w:br/>
              <w:t>IČO: 283 05 043</w:t>
            </w:r>
          </w:p>
        </w:tc>
        <w:tc>
          <w:tcPr>
            <w:tcW w:w="4654" w:type="dxa"/>
          </w:tcPr>
          <w:p w14:paraId="118F10B1" w14:textId="77777777" w:rsidR="005F6A52" w:rsidRPr="005C1C1A" w:rsidRDefault="005F6A52" w:rsidP="005F6A52">
            <w:pPr>
              <w:tabs>
                <w:tab w:val="left" w:pos="0"/>
              </w:tabs>
              <w:spacing w:line="280" w:lineRule="atLeast"/>
              <w:rPr>
                <w:rFonts w:cs="Arial"/>
                <w:u w:val="single"/>
              </w:rPr>
            </w:pPr>
            <w:r w:rsidRPr="005C1C1A">
              <w:rPr>
                <w:rFonts w:cs="Arial"/>
                <w:u w:val="single"/>
              </w:rPr>
              <w:t>Kontaktní adresa pro komunikaci s</w:t>
            </w:r>
            <w:r w:rsidR="00AE4DCB">
              <w:rPr>
                <w:rFonts w:cs="Arial"/>
                <w:u w:val="single"/>
              </w:rPr>
              <w:t> </w:t>
            </w:r>
            <w:r w:rsidRPr="005C1C1A">
              <w:rPr>
                <w:rFonts w:cs="Arial"/>
                <w:u w:val="single"/>
              </w:rPr>
              <w:t>účastníky</w:t>
            </w:r>
            <w:r w:rsidR="00AE4DCB">
              <w:rPr>
                <w:rFonts w:cs="Arial"/>
                <w:u w:val="single"/>
              </w:rPr>
              <w:t xml:space="preserve"> zadávacího řízení</w:t>
            </w:r>
          </w:p>
          <w:p w14:paraId="118F10B2" w14:textId="77777777" w:rsidR="005F6A52" w:rsidRPr="005C1C1A" w:rsidRDefault="005F6A52" w:rsidP="005F6A52">
            <w:pPr>
              <w:spacing w:line="280" w:lineRule="atLeast"/>
              <w:rPr>
                <w:rFonts w:cs="Arial"/>
                <w:snapToGrid w:val="0"/>
              </w:rPr>
            </w:pPr>
            <w:r w:rsidRPr="005C1C1A">
              <w:rPr>
                <w:rFonts w:cs="Arial"/>
                <w:snapToGrid w:val="0"/>
              </w:rPr>
              <w:t xml:space="preserve">MT </w:t>
            </w:r>
            <w:proofErr w:type="spellStart"/>
            <w:r w:rsidRPr="005C1C1A">
              <w:rPr>
                <w:rFonts w:cs="Arial"/>
                <w:snapToGrid w:val="0"/>
              </w:rPr>
              <w:t>Legal</w:t>
            </w:r>
            <w:proofErr w:type="spellEnd"/>
            <w:r w:rsidRPr="005C1C1A">
              <w:rPr>
                <w:rFonts w:cs="Arial"/>
                <w:snapToGrid w:val="0"/>
              </w:rPr>
              <w:t xml:space="preserve"> s.r.o., advokátní kancelář</w:t>
            </w:r>
          </w:p>
          <w:p w14:paraId="118F10B3" w14:textId="77777777" w:rsidR="005F6A52" w:rsidRPr="005C1C1A" w:rsidRDefault="005F6A52" w:rsidP="005F6A52">
            <w:pPr>
              <w:spacing w:line="280" w:lineRule="atLeast"/>
              <w:rPr>
                <w:rFonts w:cs="Arial"/>
                <w:highlight w:val="yellow"/>
              </w:rPr>
            </w:pPr>
            <w:r w:rsidRPr="005C1C1A">
              <w:rPr>
                <w:rFonts w:cs="Arial"/>
                <w:snapToGrid w:val="0"/>
              </w:rPr>
              <w:t>Karoliny Světlé 25, 110 00 Praha 1</w:t>
            </w:r>
          </w:p>
          <w:p w14:paraId="118F10B4" w14:textId="77777777" w:rsidR="005F6A52" w:rsidRPr="005C1C1A" w:rsidRDefault="005F6A52" w:rsidP="005F6A52">
            <w:pPr>
              <w:spacing w:line="280" w:lineRule="atLeast"/>
              <w:rPr>
                <w:rFonts w:cs="Arial"/>
              </w:rPr>
            </w:pPr>
            <w:r w:rsidRPr="005C1C1A">
              <w:rPr>
                <w:rFonts w:cs="Arial"/>
              </w:rPr>
              <w:t>tel. +420 222 866 555</w:t>
            </w:r>
          </w:p>
          <w:p w14:paraId="118F10B5" w14:textId="77777777" w:rsidR="005F6A52" w:rsidRPr="005C1C1A" w:rsidRDefault="005F6A52" w:rsidP="005F6A52">
            <w:pPr>
              <w:spacing w:line="280" w:lineRule="atLeast"/>
              <w:rPr>
                <w:rFonts w:cs="Arial"/>
              </w:rPr>
            </w:pPr>
            <w:r w:rsidRPr="005C1C1A">
              <w:rPr>
                <w:rFonts w:cs="Arial"/>
              </w:rPr>
              <w:t xml:space="preserve">e-mail: </w:t>
            </w:r>
            <w:hyperlink r:id="rId14" w:history="1"/>
            <w:hyperlink r:id="rId15" w:history="1">
              <w:r w:rsidRPr="005C1C1A">
                <w:rPr>
                  <w:rStyle w:val="Hypertextovodkaz"/>
                  <w:rFonts w:cs="Arial"/>
                </w:rPr>
                <w:t>vz@mt-legal.com</w:t>
              </w:r>
            </w:hyperlink>
          </w:p>
        </w:tc>
      </w:tr>
    </w:tbl>
    <w:p w14:paraId="118F10B7" w14:textId="77777777" w:rsidR="005F6A52" w:rsidRDefault="005F6A52">
      <w:pPr>
        <w:pStyle w:val="Obsah2"/>
        <w:rPr>
          <w:rFonts w:cs="Arial"/>
        </w:rPr>
      </w:pPr>
    </w:p>
    <w:p w14:paraId="118F10B8" w14:textId="77777777" w:rsidR="00EE1D83" w:rsidRPr="00C52D0D" w:rsidRDefault="00C52D0D" w:rsidP="00AE4DCB">
      <w:pPr>
        <w:rPr>
          <w:rFonts w:cs="Arial"/>
          <w:b/>
        </w:rPr>
      </w:pPr>
      <w:r w:rsidRPr="00C52D0D">
        <w:rPr>
          <w:b/>
        </w:rPr>
        <w:lastRenderedPageBreak/>
        <w:t>Obsah:</w:t>
      </w:r>
    </w:p>
    <w:p w14:paraId="118F10B9" w14:textId="77777777" w:rsidR="00EE1D83" w:rsidRPr="008A470F" w:rsidRDefault="00EE1D83" w:rsidP="00EE1D83">
      <w:pPr>
        <w:rPr>
          <w:rFonts w:cs="Arial"/>
        </w:rPr>
      </w:pPr>
    </w:p>
    <w:p w14:paraId="118F10BA" w14:textId="77777777" w:rsidR="00B96072" w:rsidRDefault="00531E2F">
      <w:pPr>
        <w:pStyle w:val="Obsah1"/>
        <w:tabs>
          <w:tab w:val="left" w:pos="702"/>
          <w:tab w:val="right" w:leader="dot" w:pos="9060"/>
        </w:tabs>
        <w:rPr>
          <w:rFonts w:asciiTheme="minorHAnsi" w:hAnsiTheme="minorHAnsi"/>
          <w:noProof/>
        </w:rPr>
      </w:pPr>
      <w:r w:rsidRPr="00C52D0D">
        <w:rPr>
          <w:rFonts w:cs="Arial"/>
        </w:rPr>
        <w:fldChar w:fldCharType="begin"/>
      </w:r>
      <w:r w:rsidR="00EE1D83" w:rsidRPr="00C52D0D">
        <w:rPr>
          <w:rFonts w:cs="Arial"/>
        </w:rPr>
        <w:instrText xml:space="preserve"> TOC \o "1-3" \h \z \u </w:instrText>
      </w:r>
      <w:r w:rsidRPr="00C52D0D">
        <w:rPr>
          <w:rFonts w:cs="Arial"/>
        </w:rPr>
        <w:fldChar w:fldCharType="separate"/>
      </w:r>
      <w:hyperlink w:anchor="_Toc473545219" w:history="1">
        <w:r w:rsidR="00B96072" w:rsidRPr="00BA0E1B">
          <w:rPr>
            <w:rStyle w:val="Hypertextovodkaz"/>
            <w:rFonts w:cs="Arial"/>
            <w:noProof/>
          </w:rPr>
          <w:t>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rFonts w:cs="Arial"/>
            <w:noProof/>
          </w:rPr>
          <w:t>POPIS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_Toc473545219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 w:rsidR="00FB4B1C">
          <w:rPr>
            <w:noProof/>
            <w:webHidden/>
          </w:rPr>
          <w:t>3</w:t>
        </w:r>
        <w:r w:rsidR="00B96072">
          <w:rPr>
            <w:noProof/>
            <w:webHidden/>
          </w:rPr>
          <w:fldChar w:fldCharType="end"/>
        </w:r>
      </w:hyperlink>
    </w:p>
    <w:p w14:paraId="118F10BB" w14:textId="77777777" w:rsidR="00B96072" w:rsidRDefault="00FB4B1C">
      <w:pPr>
        <w:pStyle w:val="Obsah2"/>
        <w:rPr>
          <w:rFonts w:asciiTheme="minorHAnsi" w:hAnsiTheme="minorHAnsi"/>
          <w:noProof/>
        </w:rPr>
      </w:pPr>
      <w:hyperlink w:anchor="_Toc473545220" w:history="1">
        <w:r w:rsidR="00B96072" w:rsidRPr="00BA0E1B">
          <w:rPr>
            <w:rStyle w:val="Hypertextovodkaz"/>
            <w:noProof/>
          </w:rPr>
          <w:t>1.1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Úvod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_Toc473545220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96072">
          <w:rPr>
            <w:noProof/>
            <w:webHidden/>
          </w:rPr>
          <w:fldChar w:fldCharType="end"/>
        </w:r>
      </w:hyperlink>
    </w:p>
    <w:p w14:paraId="118F10BC" w14:textId="77777777" w:rsidR="00B96072" w:rsidRDefault="00FB4B1C">
      <w:pPr>
        <w:pStyle w:val="Obsah2"/>
        <w:rPr>
          <w:rFonts w:asciiTheme="minorHAnsi" w:hAnsiTheme="minorHAnsi"/>
          <w:noProof/>
        </w:rPr>
      </w:pPr>
      <w:hyperlink w:anchor="_Toc473545221" w:history="1">
        <w:r w:rsidR="00B96072" w:rsidRPr="00BA0E1B">
          <w:rPr>
            <w:rStyle w:val="Hypertextovodkaz"/>
            <w:noProof/>
          </w:rPr>
          <w:t>1.2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Informační systémy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_Toc473545221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96072">
          <w:rPr>
            <w:noProof/>
            <w:webHidden/>
          </w:rPr>
          <w:fldChar w:fldCharType="end"/>
        </w:r>
      </w:hyperlink>
    </w:p>
    <w:p w14:paraId="118F10BD" w14:textId="77777777" w:rsidR="00B96072" w:rsidRDefault="00FB4B1C">
      <w:pPr>
        <w:pStyle w:val="Obsah2"/>
        <w:rPr>
          <w:rFonts w:asciiTheme="minorHAnsi" w:hAnsiTheme="minorHAnsi"/>
          <w:noProof/>
        </w:rPr>
      </w:pPr>
      <w:hyperlink w:anchor="_Toc473545222" w:history="1">
        <w:r w:rsidR="00B96072" w:rsidRPr="00BA0E1B">
          <w:rPr>
            <w:rStyle w:val="Hypertextovodkaz"/>
            <w:noProof/>
          </w:rPr>
          <w:t>1.3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Předmět plnění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_Toc473545222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96072">
          <w:rPr>
            <w:noProof/>
            <w:webHidden/>
          </w:rPr>
          <w:fldChar w:fldCharType="end"/>
        </w:r>
      </w:hyperlink>
    </w:p>
    <w:p w14:paraId="118F10BE" w14:textId="77777777" w:rsidR="00B96072" w:rsidRDefault="00FB4B1C">
      <w:pPr>
        <w:pStyle w:val="Obsah1"/>
        <w:tabs>
          <w:tab w:val="left" w:pos="702"/>
          <w:tab w:val="right" w:leader="dot" w:pos="9060"/>
        </w:tabs>
        <w:rPr>
          <w:rFonts w:asciiTheme="minorHAnsi" w:hAnsiTheme="minorHAnsi"/>
          <w:noProof/>
        </w:rPr>
      </w:pPr>
      <w:hyperlink w:anchor="_Toc473545223" w:history="1">
        <w:r w:rsidR="00B96072" w:rsidRPr="00BA0E1B">
          <w:rPr>
            <w:rStyle w:val="Hypertextovodkaz"/>
            <w:rFonts w:cs="Arial"/>
            <w:noProof/>
          </w:rPr>
          <w:t>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rFonts w:cs="Arial"/>
            <w:noProof/>
          </w:rPr>
          <w:t>Základní požadavky na rozšíření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_Toc473545223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96072">
          <w:rPr>
            <w:noProof/>
            <w:webHidden/>
          </w:rPr>
          <w:fldChar w:fldCharType="end"/>
        </w:r>
      </w:hyperlink>
    </w:p>
    <w:p w14:paraId="118F10BF" w14:textId="77777777" w:rsidR="00B96072" w:rsidRDefault="00FB4B1C">
      <w:pPr>
        <w:pStyle w:val="Obsah2"/>
        <w:rPr>
          <w:rFonts w:asciiTheme="minorHAnsi" w:hAnsiTheme="minorHAnsi"/>
          <w:noProof/>
        </w:rPr>
      </w:pPr>
      <w:hyperlink w:anchor="_Toc473545224" w:history="1">
        <w:r w:rsidR="00B96072" w:rsidRPr="00BA0E1B">
          <w:rPr>
            <w:rStyle w:val="Hypertextovodkaz"/>
            <w:noProof/>
          </w:rPr>
          <w:t>2.1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kapacity diskových polí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_Toc473545224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96072">
          <w:rPr>
            <w:noProof/>
            <w:webHidden/>
          </w:rPr>
          <w:fldChar w:fldCharType="end"/>
        </w:r>
      </w:hyperlink>
    </w:p>
    <w:p w14:paraId="118F10C0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25" w:history="1">
        <w:r w:rsidR="00B96072" w:rsidRPr="00BA0E1B">
          <w:rPr>
            <w:rStyle w:val="Hypertextovodkaz"/>
            <w:noProof/>
          </w:rPr>
          <w:t>2.1.1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diskového pole HITACHI VSP G600 – lokalita datového centra A - SN: 410423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_Toc473545225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96072">
          <w:rPr>
            <w:noProof/>
            <w:webHidden/>
          </w:rPr>
          <w:fldChar w:fldCharType="end"/>
        </w:r>
      </w:hyperlink>
    </w:p>
    <w:p w14:paraId="118F10C1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26" w:history="1">
        <w:r w:rsidR="00B96072" w:rsidRPr="00BA0E1B">
          <w:rPr>
            <w:rStyle w:val="Hypertextovodkaz"/>
            <w:noProof/>
          </w:rPr>
          <w:t>2.1.2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diskového pole HITACHI VSP G600 – lokalita datového centra B - SN: 410220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_Toc473545226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96072">
          <w:rPr>
            <w:noProof/>
            <w:webHidden/>
          </w:rPr>
          <w:fldChar w:fldCharType="end"/>
        </w:r>
      </w:hyperlink>
    </w:p>
    <w:p w14:paraId="118F10C2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27" w:history="1">
        <w:r w:rsidR="00B96072" w:rsidRPr="00BA0E1B">
          <w:rPr>
            <w:rStyle w:val="Hypertextovodkaz"/>
            <w:noProof/>
          </w:rPr>
          <w:t>2.1.3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2ks diskových polí Hitachi VSP G200 – lokalita datové centrum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_Toc473545227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96072">
          <w:rPr>
            <w:noProof/>
            <w:webHidden/>
          </w:rPr>
          <w:fldChar w:fldCharType="end"/>
        </w:r>
      </w:hyperlink>
    </w:p>
    <w:p w14:paraId="118F10C3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28" w:history="1">
        <w:r w:rsidR="00B96072" w:rsidRPr="00BA0E1B">
          <w:rPr>
            <w:rStyle w:val="Hypertextovodkaz"/>
            <w:noProof/>
          </w:rPr>
          <w:t>2.1.4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2ks diskového pole Hitachi VSP G200 – lokalita datové centrum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_Toc473545228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96072">
          <w:rPr>
            <w:noProof/>
            <w:webHidden/>
          </w:rPr>
          <w:fldChar w:fldCharType="end"/>
        </w:r>
      </w:hyperlink>
    </w:p>
    <w:p w14:paraId="118F10C4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29" w:history="1">
        <w:r w:rsidR="00B96072" w:rsidRPr="00BA0E1B">
          <w:rPr>
            <w:rStyle w:val="Hypertextovodkaz"/>
            <w:noProof/>
          </w:rPr>
          <w:t>2.1.5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4ks diskových polí Hitachi VSP G200 – lokalita datové centrum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_Toc473545229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96072">
          <w:rPr>
            <w:noProof/>
            <w:webHidden/>
          </w:rPr>
          <w:fldChar w:fldCharType="end"/>
        </w:r>
      </w:hyperlink>
    </w:p>
    <w:p w14:paraId="118F10C5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0" w:history="1">
        <w:r w:rsidR="00B96072" w:rsidRPr="00BA0E1B">
          <w:rPr>
            <w:rStyle w:val="Hypertextovodkaz"/>
            <w:noProof/>
          </w:rPr>
          <w:t>2.1.6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4ks diskových polí Hitachi VSP G200 – lokalita datové centrum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_Toc473545230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96072">
          <w:rPr>
            <w:noProof/>
            <w:webHidden/>
          </w:rPr>
          <w:fldChar w:fldCharType="end"/>
        </w:r>
      </w:hyperlink>
    </w:p>
    <w:p w14:paraId="118F10C6" w14:textId="77777777" w:rsidR="00B96072" w:rsidRDefault="00FB4B1C">
      <w:pPr>
        <w:pStyle w:val="Obsah2"/>
        <w:rPr>
          <w:rFonts w:asciiTheme="minorHAnsi" w:hAnsiTheme="minorHAnsi"/>
          <w:noProof/>
        </w:rPr>
      </w:pPr>
      <w:hyperlink w:anchor="_Toc473545231" w:history="1">
        <w:r w:rsidR="00B96072" w:rsidRPr="00BA0E1B">
          <w:rPr>
            <w:rStyle w:val="Hypertextovodkaz"/>
            <w:noProof/>
          </w:rPr>
          <w:t>2.2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kapacity virtualizačních serverů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_Toc473545231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96072">
          <w:rPr>
            <w:noProof/>
            <w:webHidden/>
          </w:rPr>
          <w:fldChar w:fldCharType="end"/>
        </w:r>
      </w:hyperlink>
    </w:p>
    <w:p w14:paraId="118F10C7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2" w:history="1">
        <w:r w:rsidR="00B96072" w:rsidRPr="00BA0E1B">
          <w:rPr>
            <w:rStyle w:val="Hypertextovodkaz"/>
            <w:noProof/>
          </w:rPr>
          <w:t>2.2.1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operační paměti serveru SGI C1104-GP2 v lokalitě Datového centra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_Toc473545232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96072">
          <w:rPr>
            <w:noProof/>
            <w:webHidden/>
          </w:rPr>
          <w:fldChar w:fldCharType="end"/>
        </w:r>
      </w:hyperlink>
    </w:p>
    <w:p w14:paraId="118F10C8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3" w:history="1">
        <w:r w:rsidR="00B96072" w:rsidRPr="00BA0E1B">
          <w:rPr>
            <w:rStyle w:val="Hypertextovodkaz"/>
            <w:noProof/>
          </w:rPr>
          <w:t>2.2.2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operační paměti serveru SGI C1104-GP2 v lokalitě Datového centra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_Toc473545233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B96072">
          <w:rPr>
            <w:noProof/>
            <w:webHidden/>
          </w:rPr>
          <w:fldChar w:fldCharType="end"/>
        </w:r>
      </w:hyperlink>
    </w:p>
    <w:p w14:paraId="118F10C9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4" w:history="1">
        <w:r w:rsidR="00B96072" w:rsidRPr="00BA0E1B">
          <w:rPr>
            <w:rStyle w:val="Hypertextovodkaz"/>
            <w:noProof/>
          </w:rPr>
          <w:t>2.2.3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operační paměti serveru SGI UV20 v lokalitě Datového centra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_Toc473545234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B96072">
          <w:rPr>
            <w:noProof/>
            <w:webHidden/>
          </w:rPr>
          <w:fldChar w:fldCharType="end"/>
        </w:r>
      </w:hyperlink>
    </w:p>
    <w:p w14:paraId="118F10CA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5" w:history="1">
        <w:r w:rsidR="00B96072" w:rsidRPr="00BA0E1B">
          <w:rPr>
            <w:rStyle w:val="Hypertextovodkaz"/>
            <w:noProof/>
          </w:rPr>
          <w:t>2.2.4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operační paměti serveru SGI UV20 v lokalitě Datového centra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_Toc473545235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B96072">
          <w:rPr>
            <w:noProof/>
            <w:webHidden/>
          </w:rPr>
          <w:fldChar w:fldCharType="end"/>
        </w:r>
      </w:hyperlink>
    </w:p>
    <w:p w14:paraId="118F10CB" w14:textId="77777777" w:rsidR="00B96072" w:rsidRDefault="00FB4B1C">
      <w:pPr>
        <w:pStyle w:val="Obsah2"/>
        <w:rPr>
          <w:rFonts w:asciiTheme="minorHAnsi" w:hAnsiTheme="minorHAnsi"/>
          <w:noProof/>
        </w:rPr>
      </w:pPr>
      <w:hyperlink w:anchor="_Toc473545236" w:history="1">
        <w:r w:rsidR="00B96072" w:rsidRPr="00BA0E1B">
          <w:rPr>
            <w:rStyle w:val="Hypertextovodkaz"/>
            <w:noProof/>
          </w:rPr>
          <w:t>2.3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počtů serverů s vlastní diskovou kapacitou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_Toc473545236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B96072">
          <w:rPr>
            <w:noProof/>
            <w:webHidden/>
          </w:rPr>
          <w:fldChar w:fldCharType="end"/>
        </w:r>
      </w:hyperlink>
    </w:p>
    <w:p w14:paraId="118F10CC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7" w:history="1">
        <w:r w:rsidR="00B96072" w:rsidRPr="00BA0E1B">
          <w:rPr>
            <w:rStyle w:val="Hypertextovodkaz"/>
            <w:noProof/>
          </w:rPr>
          <w:t>2.3.1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Server s vlastní diskovou kapacitou v lokalitě Datového Centra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_Toc473545237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B96072">
          <w:rPr>
            <w:noProof/>
            <w:webHidden/>
          </w:rPr>
          <w:fldChar w:fldCharType="end"/>
        </w:r>
      </w:hyperlink>
    </w:p>
    <w:p w14:paraId="118F10CD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38" w:history="1">
        <w:r w:rsidR="00B96072" w:rsidRPr="00BA0E1B">
          <w:rPr>
            <w:rStyle w:val="Hypertextovodkaz"/>
            <w:noProof/>
          </w:rPr>
          <w:t>2.3.2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Server s vlastní diskovou kapacitou v lokalitě Datového Centra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_Toc473545238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B96072">
          <w:rPr>
            <w:noProof/>
            <w:webHidden/>
          </w:rPr>
          <w:fldChar w:fldCharType="end"/>
        </w:r>
      </w:hyperlink>
    </w:p>
    <w:p w14:paraId="118F10CE" w14:textId="77777777" w:rsidR="00B96072" w:rsidRDefault="00FB4B1C">
      <w:pPr>
        <w:pStyle w:val="Obsah2"/>
        <w:rPr>
          <w:rFonts w:asciiTheme="minorHAnsi" w:hAnsiTheme="minorHAnsi"/>
          <w:noProof/>
        </w:rPr>
      </w:pPr>
      <w:hyperlink w:anchor="_Toc473545239" w:history="1">
        <w:r w:rsidR="00B96072" w:rsidRPr="00BA0E1B">
          <w:rPr>
            <w:rStyle w:val="Hypertextovodkaz"/>
            <w:noProof/>
          </w:rPr>
          <w:t>2.4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funkcionality technologie CWDM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_Toc473545239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B96072">
          <w:rPr>
            <w:noProof/>
            <w:webHidden/>
          </w:rPr>
          <w:fldChar w:fldCharType="end"/>
        </w:r>
      </w:hyperlink>
    </w:p>
    <w:p w14:paraId="118F10CF" w14:textId="77777777" w:rsidR="00B96072" w:rsidRDefault="00FB4B1C">
      <w:pPr>
        <w:pStyle w:val="Obsah2"/>
        <w:rPr>
          <w:rFonts w:asciiTheme="minorHAnsi" w:hAnsiTheme="minorHAnsi"/>
          <w:noProof/>
        </w:rPr>
      </w:pPr>
      <w:hyperlink w:anchor="_Toc473545240" w:history="1">
        <w:r w:rsidR="00B96072" w:rsidRPr="00BA0E1B">
          <w:rPr>
            <w:rStyle w:val="Hypertextovodkaz"/>
            <w:noProof/>
          </w:rPr>
          <w:t>2.5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Dodávka hardware a software potřebných pro rozšíření zálohovacího systému datových center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_Toc473545240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B96072">
          <w:rPr>
            <w:noProof/>
            <w:webHidden/>
          </w:rPr>
          <w:fldChar w:fldCharType="end"/>
        </w:r>
      </w:hyperlink>
    </w:p>
    <w:p w14:paraId="118F10D0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1" w:history="1">
        <w:r w:rsidR="00B96072" w:rsidRPr="00BA0E1B">
          <w:rPr>
            <w:rStyle w:val="Hypertextovodkaz"/>
            <w:noProof/>
          </w:rPr>
          <w:t>2.5.1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páskových knihoven v lokalitě Datového Centra A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_Toc473545241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B96072">
          <w:rPr>
            <w:noProof/>
            <w:webHidden/>
          </w:rPr>
          <w:fldChar w:fldCharType="end"/>
        </w:r>
      </w:hyperlink>
    </w:p>
    <w:p w14:paraId="118F10D1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2" w:history="1">
        <w:r w:rsidR="00B96072" w:rsidRPr="00BA0E1B">
          <w:rPr>
            <w:rStyle w:val="Hypertextovodkaz"/>
            <w:noProof/>
          </w:rPr>
          <w:t>2.5.2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páskových knihoven v lokalitě Datového Centra B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_Toc473545242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B96072">
          <w:rPr>
            <w:noProof/>
            <w:webHidden/>
          </w:rPr>
          <w:fldChar w:fldCharType="end"/>
        </w:r>
      </w:hyperlink>
    </w:p>
    <w:p w14:paraId="118F10D2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3" w:history="1">
        <w:r w:rsidR="00B96072" w:rsidRPr="00BA0E1B">
          <w:rPr>
            <w:rStyle w:val="Hypertextovodkaz"/>
            <w:noProof/>
          </w:rPr>
          <w:t>2.5.3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Dodávka LTO medíí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_Toc473545243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B96072">
          <w:rPr>
            <w:noProof/>
            <w:webHidden/>
          </w:rPr>
          <w:fldChar w:fldCharType="end"/>
        </w:r>
      </w:hyperlink>
    </w:p>
    <w:p w14:paraId="118F10D3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4" w:history="1">
        <w:r w:rsidR="00B96072" w:rsidRPr="00BA0E1B">
          <w:rPr>
            <w:rStyle w:val="Hypertextovodkaz"/>
            <w:noProof/>
          </w:rPr>
          <w:t>2.5.4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programového vybavení pro zálohování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_Toc473545244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96072">
          <w:rPr>
            <w:noProof/>
            <w:webHidden/>
          </w:rPr>
          <w:fldChar w:fldCharType="end"/>
        </w:r>
      </w:hyperlink>
    </w:p>
    <w:p w14:paraId="118F10D4" w14:textId="77777777" w:rsidR="00B96072" w:rsidRDefault="00FB4B1C">
      <w:pPr>
        <w:pStyle w:val="Obsah2"/>
        <w:rPr>
          <w:rFonts w:asciiTheme="minorHAnsi" w:hAnsiTheme="minorHAnsi"/>
          <w:noProof/>
        </w:rPr>
      </w:pPr>
      <w:hyperlink w:anchor="_Toc473545245" w:history="1">
        <w:r w:rsidR="00B96072" w:rsidRPr="00BA0E1B">
          <w:rPr>
            <w:rStyle w:val="Hypertextovodkaz"/>
            <w:noProof/>
          </w:rPr>
          <w:t>2.6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Dodávka hardware a software potřebných pro rozšíření infrastruktury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_Toc473545245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96072">
          <w:rPr>
            <w:noProof/>
            <w:webHidden/>
          </w:rPr>
          <w:fldChar w:fldCharType="end"/>
        </w:r>
      </w:hyperlink>
    </w:p>
    <w:p w14:paraId="118F10D5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6" w:history="1">
        <w:r w:rsidR="00B96072" w:rsidRPr="00BA0E1B">
          <w:rPr>
            <w:rStyle w:val="Hypertextovodkaz"/>
            <w:noProof/>
          </w:rPr>
          <w:t>2.6.1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počtu datových rozvaděčů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_Toc473545246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B96072">
          <w:rPr>
            <w:noProof/>
            <w:webHidden/>
          </w:rPr>
          <w:fldChar w:fldCharType="end"/>
        </w:r>
      </w:hyperlink>
    </w:p>
    <w:p w14:paraId="118F10D6" w14:textId="77777777" w:rsidR="00B96072" w:rsidRDefault="00FB4B1C">
      <w:pPr>
        <w:pStyle w:val="Obsah2"/>
        <w:tabs>
          <w:tab w:val="left" w:pos="1269"/>
        </w:tabs>
        <w:rPr>
          <w:rFonts w:asciiTheme="minorHAnsi" w:hAnsiTheme="minorHAnsi"/>
          <w:noProof/>
        </w:rPr>
      </w:pPr>
      <w:hyperlink w:anchor="_Toc473545247" w:history="1">
        <w:r w:rsidR="00B96072" w:rsidRPr="00BA0E1B">
          <w:rPr>
            <w:rStyle w:val="Hypertextovodkaz"/>
            <w:noProof/>
          </w:rPr>
          <w:t>2.6.2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Rozšíření portů na SAN přepínačích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_Toc473545247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96072">
          <w:rPr>
            <w:noProof/>
            <w:webHidden/>
          </w:rPr>
          <w:fldChar w:fldCharType="end"/>
        </w:r>
      </w:hyperlink>
    </w:p>
    <w:p w14:paraId="118F10D7" w14:textId="77777777" w:rsidR="00B96072" w:rsidRDefault="00FB4B1C">
      <w:pPr>
        <w:pStyle w:val="Obsah2"/>
        <w:rPr>
          <w:rFonts w:asciiTheme="minorHAnsi" w:hAnsiTheme="minorHAnsi"/>
          <w:noProof/>
        </w:rPr>
      </w:pPr>
      <w:hyperlink w:anchor="_Toc473545248" w:history="1">
        <w:r w:rsidR="00B96072" w:rsidRPr="00BA0E1B">
          <w:rPr>
            <w:rStyle w:val="Hypertextovodkaz"/>
            <w:noProof/>
          </w:rPr>
          <w:t>2.7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Požadavky na kompatibilitu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_Toc473545248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96072">
          <w:rPr>
            <w:noProof/>
            <w:webHidden/>
          </w:rPr>
          <w:fldChar w:fldCharType="end"/>
        </w:r>
      </w:hyperlink>
    </w:p>
    <w:p w14:paraId="118F10D8" w14:textId="77777777" w:rsidR="00B96072" w:rsidRDefault="00FB4B1C">
      <w:pPr>
        <w:pStyle w:val="Obsah2"/>
        <w:rPr>
          <w:rFonts w:asciiTheme="minorHAnsi" w:hAnsiTheme="minorHAnsi"/>
          <w:noProof/>
        </w:rPr>
      </w:pPr>
      <w:hyperlink w:anchor="_Toc473545249" w:history="1">
        <w:r w:rsidR="00B96072" w:rsidRPr="00BA0E1B">
          <w:rPr>
            <w:rStyle w:val="Hypertextovodkaz"/>
            <w:noProof/>
          </w:rPr>
          <w:t>2.8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noProof/>
          </w:rPr>
          <w:t>Činnosti související s dodávkou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_Toc473545249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B96072">
          <w:rPr>
            <w:noProof/>
            <w:webHidden/>
          </w:rPr>
          <w:fldChar w:fldCharType="end"/>
        </w:r>
      </w:hyperlink>
    </w:p>
    <w:p w14:paraId="118F10D9" w14:textId="77777777" w:rsidR="00B96072" w:rsidRDefault="00FB4B1C">
      <w:pPr>
        <w:pStyle w:val="Obsah1"/>
        <w:tabs>
          <w:tab w:val="left" w:pos="702"/>
          <w:tab w:val="right" w:leader="dot" w:pos="9060"/>
        </w:tabs>
        <w:rPr>
          <w:rFonts w:asciiTheme="minorHAnsi" w:hAnsiTheme="minorHAnsi"/>
          <w:noProof/>
        </w:rPr>
      </w:pPr>
      <w:hyperlink w:anchor="_Toc473545250" w:history="1">
        <w:r w:rsidR="00B96072" w:rsidRPr="00BA0E1B">
          <w:rPr>
            <w:rStyle w:val="Hypertextovodkaz"/>
            <w:rFonts w:cs="Arial"/>
            <w:noProof/>
          </w:rPr>
          <w:t>3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rFonts w:cs="Arial"/>
            <w:noProof/>
          </w:rPr>
          <w:t>Požadavky na součinnost zadavatele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_Toc473545250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B96072">
          <w:rPr>
            <w:noProof/>
            <w:webHidden/>
          </w:rPr>
          <w:fldChar w:fldCharType="end"/>
        </w:r>
      </w:hyperlink>
    </w:p>
    <w:p w14:paraId="118F10DA" w14:textId="77777777" w:rsidR="00B96072" w:rsidRDefault="00FB4B1C">
      <w:pPr>
        <w:pStyle w:val="Obsah1"/>
        <w:tabs>
          <w:tab w:val="left" w:pos="702"/>
          <w:tab w:val="right" w:leader="dot" w:pos="9060"/>
        </w:tabs>
        <w:rPr>
          <w:rFonts w:asciiTheme="minorHAnsi" w:hAnsiTheme="minorHAnsi"/>
          <w:noProof/>
        </w:rPr>
      </w:pPr>
      <w:hyperlink w:anchor="_Toc473545251" w:history="1">
        <w:r w:rsidR="00B96072" w:rsidRPr="00BA0E1B">
          <w:rPr>
            <w:rStyle w:val="Hypertextovodkaz"/>
            <w:rFonts w:cs="Arial"/>
            <w:noProof/>
          </w:rPr>
          <w:t>4</w:t>
        </w:r>
        <w:r w:rsidR="00B96072">
          <w:rPr>
            <w:rFonts w:asciiTheme="minorHAnsi" w:hAnsiTheme="minorHAnsi"/>
            <w:noProof/>
          </w:rPr>
          <w:tab/>
        </w:r>
        <w:r w:rsidR="00B96072" w:rsidRPr="00BA0E1B">
          <w:rPr>
            <w:rStyle w:val="Hypertextovodkaz"/>
            <w:rFonts w:cs="Arial"/>
            <w:noProof/>
          </w:rPr>
          <w:t>Použité termíny</w:t>
        </w:r>
        <w:r w:rsidR="00B96072">
          <w:rPr>
            <w:noProof/>
            <w:webHidden/>
          </w:rPr>
          <w:tab/>
        </w:r>
        <w:r w:rsidR="00B96072">
          <w:rPr>
            <w:noProof/>
            <w:webHidden/>
          </w:rPr>
          <w:fldChar w:fldCharType="begin"/>
        </w:r>
        <w:r w:rsidR="00B96072">
          <w:rPr>
            <w:noProof/>
            <w:webHidden/>
          </w:rPr>
          <w:instrText xml:space="preserve"> PAGEREF _Toc473545251 \h </w:instrText>
        </w:r>
        <w:r w:rsidR="00B96072">
          <w:rPr>
            <w:noProof/>
            <w:webHidden/>
          </w:rPr>
        </w:r>
        <w:r w:rsidR="00B9607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B96072">
          <w:rPr>
            <w:noProof/>
            <w:webHidden/>
          </w:rPr>
          <w:fldChar w:fldCharType="end"/>
        </w:r>
      </w:hyperlink>
    </w:p>
    <w:p w14:paraId="118F10DB" w14:textId="77777777" w:rsidR="00EE1D83" w:rsidRPr="008A470F" w:rsidRDefault="00531E2F" w:rsidP="00EE1D83">
      <w:pPr>
        <w:jc w:val="both"/>
        <w:rPr>
          <w:rFonts w:cs="Arial"/>
        </w:rPr>
      </w:pPr>
      <w:r w:rsidRPr="00C52D0D">
        <w:rPr>
          <w:rFonts w:cs="Arial"/>
          <w:b/>
          <w:bCs/>
        </w:rPr>
        <w:fldChar w:fldCharType="end"/>
      </w:r>
    </w:p>
    <w:p w14:paraId="118F10DC" w14:textId="77777777" w:rsidR="005222B2" w:rsidRPr="008A470F" w:rsidRDefault="005222B2">
      <w:pPr>
        <w:rPr>
          <w:rFonts w:eastAsiaTheme="majorEastAsia" w:cs="Arial"/>
          <w:b/>
          <w:bCs/>
          <w:caps/>
          <w:color w:val="FFFFFF"/>
          <w:sz w:val="20"/>
          <w:szCs w:val="20"/>
          <w:lang w:bidi="en-US"/>
        </w:rPr>
      </w:pPr>
      <w:r w:rsidRPr="008A470F">
        <w:rPr>
          <w:rFonts w:cs="Arial"/>
        </w:rPr>
        <w:br w:type="page"/>
      </w:r>
    </w:p>
    <w:p w14:paraId="118F10DD" w14:textId="77777777" w:rsidR="0000597E" w:rsidRPr="004F43C0" w:rsidRDefault="00EE1D83" w:rsidP="00405561">
      <w:pPr>
        <w:pStyle w:val="Nadpis10"/>
        <w:rPr>
          <w:rFonts w:ascii="Arial" w:hAnsi="Arial" w:cs="Arial"/>
          <w:sz w:val="22"/>
        </w:rPr>
      </w:pPr>
      <w:r w:rsidRPr="004F43C0">
        <w:rPr>
          <w:rFonts w:ascii="Arial" w:hAnsi="Arial" w:cs="Arial"/>
          <w:sz w:val="22"/>
        </w:rPr>
        <w:lastRenderedPageBreak/>
        <w:t xml:space="preserve"> </w:t>
      </w:r>
      <w:bookmarkStart w:id="1" w:name="_Toc473545219"/>
      <w:r w:rsidR="0000597E" w:rsidRPr="004F43C0">
        <w:rPr>
          <w:rFonts w:ascii="Arial" w:hAnsi="Arial" w:cs="Arial"/>
          <w:sz w:val="22"/>
        </w:rPr>
        <w:t>POPIS</w:t>
      </w:r>
      <w:bookmarkEnd w:id="1"/>
    </w:p>
    <w:p w14:paraId="118F10DE" w14:textId="77777777" w:rsidR="00980627" w:rsidRPr="004F43C0" w:rsidRDefault="00980627" w:rsidP="00980627">
      <w:pPr>
        <w:pStyle w:val="Nadpis21"/>
        <w:rPr>
          <w:sz w:val="22"/>
        </w:rPr>
      </w:pPr>
      <w:bookmarkStart w:id="2" w:name="_Toc473545220"/>
      <w:r w:rsidRPr="004F43C0">
        <w:rPr>
          <w:sz w:val="22"/>
        </w:rPr>
        <w:t>Úvod</w:t>
      </w:r>
      <w:bookmarkEnd w:id="2"/>
    </w:p>
    <w:p w14:paraId="118F10DF" w14:textId="77777777" w:rsidR="00460AB4" w:rsidRPr="008A470F" w:rsidRDefault="0000597E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>Ministerstvo práce a s</w:t>
      </w:r>
      <w:r w:rsidR="004D3E7E" w:rsidRPr="008A470F">
        <w:rPr>
          <w:rStyle w:val="caps"/>
          <w:rFonts w:cs="Arial"/>
          <w:szCs w:val="20"/>
        </w:rPr>
        <w:t xml:space="preserve">ociálních věcí </w:t>
      </w:r>
      <w:r w:rsidR="00460AB4" w:rsidRPr="008A470F">
        <w:rPr>
          <w:rStyle w:val="caps"/>
          <w:rFonts w:cs="Arial"/>
          <w:szCs w:val="20"/>
        </w:rPr>
        <w:t xml:space="preserve">v současné době provozuje informační systémy ve čtyřech </w:t>
      </w:r>
      <w:r w:rsidR="007B56AD" w:rsidRPr="008A470F">
        <w:rPr>
          <w:rStyle w:val="caps"/>
          <w:rFonts w:cs="Arial"/>
          <w:szCs w:val="20"/>
        </w:rPr>
        <w:t xml:space="preserve">stávajících </w:t>
      </w:r>
      <w:r w:rsidR="00460AB4" w:rsidRPr="008A470F">
        <w:rPr>
          <w:rStyle w:val="caps"/>
          <w:rFonts w:cs="Arial"/>
          <w:szCs w:val="20"/>
        </w:rPr>
        <w:t>datových centrech. Dvě datová centra obsahují</w:t>
      </w:r>
      <w:r w:rsidRPr="008A470F">
        <w:rPr>
          <w:rStyle w:val="caps"/>
          <w:rFonts w:cs="Arial"/>
          <w:szCs w:val="20"/>
        </w:rPr>
        <w:t xml:space="preserve"> provoz </w:t>
      </w:r>
      <w:proofErr w:type="spellStart"/>
      <w:r w:rsidR="00460AB4" w:rsidRPr="008A470F">
        <w:rPr>
          <w:rStyle w:val="caps"/>
          <w:rFonts w:cs="Arial"/>
          <w:szCs w:val="20"/>
        </w:rPr>
        <w:t>agendových</w:t>
      </w:r>
      <w:proofErr w:type="spellEnd"/>
      <w:r w:rsidR="00460AB4" w:rsidRPr="008A470F">
        <w:rPr>
          <w:rStyle w:val="caps"/>
          <w:rFonts w:cs="Arial"/>
          <w:szCs w:val="20"/>
        </w:rPr>
        <w:t xml:space="preserve"> </w:t>
      </w:r>
      <w:r w:rsidR="00980627" w:rsidRPr="008A470F">
        <w:rPr>
          <w:rStyle w:val="caps"/>
          <w:rFonts w:cs="Arial"/>
          <w:szCs w:val="20"/>
        </w:rPr>
        <w:t>informačních systémů</w:t>
      </w:r>
      <w:r w:rsidRPr="008A470F">
        <w:rPr>
          <w:rStyle w:val="caps"/>
          <w:rFonts w:cs="Arial"/>
          <w:szCs w:val="20"/>
        </w:rPr>
        <w:t xml:space="preserve"> </w:t>
      </w:r>
      <w:r w:rsidR="00460AB4" w:rsidRPr="008A470F">
        <w:rPr>
          <w:rStyle w:val="caps"/>
          <w:rFonts w:cs="Arial"/>
          <w:szCs w:val="20"/>
        </w:rPr>
        <w:t>a dalších návazných evidencí, další dvě zajišťují infrastrukturní služby pro rezort.</w:t>
      </w:r>
      <w:r w:rsidR="004D3E7E" w:rsidRPr="008A470F">
        <w:rPr>
          <w:rStyle w:val="caps"/>
          <w:rFonts w:cs="Arial"/>
          <w:szCs w:val="20"/>
        </w:rPr>
        <w:t xml:space="preserve"> Provoz </w:t>
      </w:r>
      <w:r w:rsidR="007B56AD" w:rsidRPr="008A470F">
        <w:rPr>
          <w:rStyle w:val="caps"/>
          <w:rFonts w:cs="Arial"/>
          <w:szCs w:val="20"/>
        </w:rPr>
        <w:t xml:space="preserve">stávajících </w:t>
      </w:r>
      <w:r w:rsidR="004D3E7E" w:rsidRPr="008A470F">
        <w:rPr>
          <w:rStyle w:val="caps"/>
          <w:rFonts w:cs="Arial"/>
          <w:szCs w:val="20"/>
        </w:rPr>
        <w:t>datových center zajištuje několik dodavatelů, kdy každý má na starost určit</w:t>
      </w:r>
      <w:r w:rsidR="00460AB4" w:rsidRPr="008A470F">
        <w:rPr>
          <w:rStyle w:val="caps"/>
          <w:rFonts w:cs="Arial"/>
          <w:szCs w:val="20"/>
        </w:rPr>
        <w:t xml:space="preserve">ý logický celek </w:t>
      </w:r>
      <w:r w:rsidR="007B56AD" w:rsidRPr="008A470F">
        <w:rPr>
          <w:rStyle w:val="caps"/>
          <w:rFonts w:cs="Arial"/>
          <w:szCs w:val="20"/>
        </w:rPr>
        <w:t>stávajících</w:t>
      </w:r>
      <w:r w:rsidR="00460AB4" w:rsidRPr="008A470F">
        <w:rPr>
          <w:rStyle w:val="caps"/>
          <w:rFonts w:cs="Arial"/>
          <w:szCs w:val="20"/>
        </w:rPr>
        <w:t xml:space="preserve"> datových center</w:t>
      </w:r>
      <w:r w:rsidR="004D3E7E" w:rsidRPr="008A470F">
        <w:rPr>
          <w:rStyle w:val="caps"/>
          <w:rFonts w:cs="Arial"/>
          <w:szCs w:val="20"/>
        </w:rPr>
        <w:t xml:space="preserve">.  </w:t>
      </w:r>
    </w:p>
    <w:p w14:paraId="118F10E0" w14:textId="77777777" w:rsidR="001A2315" w:rsidRPr="008A470F" w:rsidRDefault="001A2315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 xml:space="preserve">V rámci stávajících datových center jsou provozovány i disková pole značky HP, které již nedisponují potřebnou kapacitou a </w:t>
      </w:r>
      <w:proofErr w:type="gramStart"/>
      <w:r w:rsidRPr="008A470F">
        <w:rPr>
          <w:rStyle w:val="caps"/>
          <w:rFonts w:cs="Arial"/>
          <w:szCs w:val="20"/>
        </w:rPr>
        <w:t>výkonem a  vzhledem</w:t>
      </w:r>
      <w:proofErr w:type="gramEnd"/>
      <w:r w:rsidRPr="008A470F">
        <w:rPr>
          <w:rStyle w:val="caps"/>
          <w:rFonts w:cs="Arial"/>
          <w:szCs w:val="20"/>
        </w:rPr>
        <w:t xml:space="preserve"> ke svému stáří, je provoz těchto polí nerentab</w:t>
      </w:r>
      <w:r w:rsidR="00401F81" w:rsidRPr="008A470F">
        <w:rPr>
          <w:rStyle w:val="caps"/>
          <w:rFonts w:cs="Arial"/>
          <w:szCs w:val="20"/>
        </w:rPr>
        <w:t>i</w:t>
      </w:r>
      <w:r w:rsidRPr="008A470F">
        <w:rPr>
          <w:rStyle w:val="caps"/>
          <w:rFonts w:cs="Arial"/>
          <w:szCs w:val="20"/>
        </w:rPr>
        <w:t>lní.</w:t>
      </w:r>
    </w:p>
    <w:p w14:paraId="118F10E1" w14:textId="77777777" w:rsidR="00C54568" w:rsidRPr="008A470F" w:rsidRDefault="001A2315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 xml:space="preserve">Z výše uvedených důvodů, Ministerstvo práce a sociálních věcí předpokládá konsolidaci dat a jejich migraci do prostředí DDC.    </w:t>
      </w:r>
    </w:p>
    <w:p w14:paraId="118F10E2" w14:textId="77777777" w:rsidR="00C54568" w:rsidRPr="008A470F" w:rsidRDefault="001A2315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 xml:space="preserve">Účelem této </w:t>
      </w:r>
      <w:r w:rsidR="005E2E98" w:rsidRPr="008A470F">
        <w:rPr>
          <w:rStyle w:val="caps"/>
          <w:rFonts w:cs="Arial"/>
          <w:szCs w:val="20"/>
        </w:rPr>
        <w:t>zadávací dokumentace je speci</w:t>
      </w:r>
      <w:r w:rsidR="00401F81" w:rsidRPr="008A470F">
        <w:rPr>
          <w:rStyle w:val="caps"/>
          <w:rFonts w:cs="Arial"/>
          <w:szCs w:val="20"/>
        </w:rPr>
        <w:t>fi</w:t>
      </w:r>
      <w:r w:rsidR="005E2E98" w:rsidRPr="008A470F">
        <w:rPr>
          <w:rStyle w:val="caps"/>
          <w:rFonts w:cs="Arial"/>
          <w:szCs w:val="20"/>
        </w:rPr>
        <w:t>kace</w:t>
      </w:r>
      <w:r w:rsidR="00C54568" w:rsidRPr="008A470F">
        <w:rPr>
          <w:rStyle w:val="caps"/>
          <w:rFonts w:cs="Arial"/>
          <w:szCs w:val="20"/>
        </w:rPr>
        <w:t xml:space="preserve"> potřebného hardware a software pro zajištění potřeb</w:t>
      </w:r>
      <w:r w:rsidR="005E2E98" w:rsidRPr="008A470F">
        <w:rPr>
          <w:rStyle w:val="caps"/>
          <w:rFonts w:cs="Arial"/>
          <w:szCs w:val="20"/>
        </w:rPr>
        <w:t xml:space="preserve"> Ministerstva práce a sociálních věcí. </w:t>
      </w:r>
      <w:r w:rsidR="00C54568" w:rsidRPr="008A470F">
        <w:rPr>
          <w:rStyle w:val="caps"/>
          <w:rFonts w:cs="Arial"/>
          <w:szCs w:val="20"/>
        </w:rPr>
        <w:t xml:space="preserve"> </w:t>
      </w:r>
    </w:p>
    <w:p w14:paraId="118F10E3" w14:textId="77777777" w:rsidR="000C08CC" w:rsidRPr="004F43C0" w:rsidRDefault="00980627" w:rsidP="00980627">
      <w:pPr>
        <w:pStyle w:val="Nadpis21"/>
        <w:rPr>
          <w:sz w:val="22"/>
        </w:rPr>
      </w:pPr>
      <w:bookmarkStart w:id="3" w:name="_Toc473545221"/>
      <w:r w:rsidRPr="004F43C0">
        <w:rPr>
          <w:sz w:val="22"/>
        </w:rPr>
        <w:t>Informační systémy</w:t>
      </w:r>
      <w:bookmarkEnd w:id="3"/>
      <w:r w:rsidRPr="004F43C0">
        <w:rPr>
          <w:sz w:val="22"/>
        </w:rPr>
        <w:t xml:space="preserve"> </w:t>
      </w:r>
    </w:p>
    <w:p w14:paraId="118F10E4" w14:textId="77777777" w:rsidR="00980627" w:rsidRPr="008A470F" w:rsidRDefault="00980627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>Ministerstvo práce a sociálních věcí provozuje dle příslušné legislativy “Jednotný informační systém práce a sociálních věcí” (dále také jako “JISPSV”), který zajišťuje podporu výkonu agend resortu a dalších návazných evidencí. Resort MPSV a jeho agendy jsou naprosto klíčovými službami státu, jež pro svoje klienty představují mnohdy naprostou existenční nutnost. V první řadě je tedy povinností resortu tyto služby zajistit, a to řádným výkonem souvisejících agend veřejné správy.</w:t>
      </w:r>
    </w:p>
    <w:p w14:paraId="118F10E5" w14:textId="77777777" w:rsidR="008A470F" w:rsidRPr="008A470F" w:rsidRDefault="00980627" w:rsidP="008A470F">
      <w:pPr>
        <w:pStyle w:val="Normlnweb"/>
        <w:ind w:firstLine="0"/>
        <w:jc w:val="both"/>
        <w:rPr>
          <w:rStyle w:val="caps"/>
          <w:rFonts w:cs="Arial"/>
          <w:szCs w:val="20"/>
        </w:rPr>
      </w:pPr>
      <w:r w:rsidRPr="008A470F">
        <w:rPr>
          <w:rStyle w:val="caps"/>
          <w:rFonts w:cs="Arial"/>
          <w:szCs w:val="20"/>
        </w:rPr>
        <w:t xml:space="preserve">Pro výkon svých agend využívá resort zejména JISPSV, jež provozuje na základě § 4a </w:t>
      </w:r>
      <w:r w:rsidR="008E1A92">
        <w:rPr>
          <w:rStyle w:val="caps"/>
          <w:rFonts w:cs="Arial"/>
          <w:szCs w:val="20"/>
        </w:rPr>
        <w:t>z</w:t>
      </w:r>
      <w:r w:rsidRPr="008A470F">
        <w:rPr>
          <w:rStyle w:val="caps"/>
          <w:rFonts w:cs="Arial"/>
          <w:szCs w:val="20"/>
        </w:rPr>
        <w:t xml:space="preserve">ákona č. 73/2011 Sb., o Úřadu práce </w:t>
      </w:r>
      <w:r w:rsidR="008E1A92" w:rsidRPr="008E1A92">
        <w:rPr>
          <w:rStyle w:val="caps"/>
          <w:rFonts w:cs="Arial"/>
          <w:szCs w:val="20"/>
        </w:rPr>
        <w:t>České republiky a o změně souvisejících zákonů</w:t>
      </w:r>
      <w:r w:rsidR="008E1A92">
        <w:rPr>
          <w:rStyle w:val="caps"/>
          <w:rFonts w:cs="Arial"/>
          <w:szCs w:val="20"/>
        </w:rPr>
        <w:t>, ve znění pozdějších předpisů</w:t>
      </w:r>
      <w:r w:rsidRPr="008A470F">
        <w:rPr>
          <w:rStyle w:val="caps"/>
          <w:rFonts w:cs="Arial"/>
          <w:szCs w:val="20"/>
        </w:rPr>
        <w:t xml:space="preserve"> a na základě jednotlivých </w:t>
      </w:r>
      <w:proofErr w:type="spellStart"/>
      <w:r w:rsidRPr="008A470F">
        <w:rPr>
          <w:rStyle w:val="caps"/>
          <w:rFonts w:cs="Arial"/>
          <w:szCs w:val="20"/>
        </w:rPr>
        <w:t>agendových</w:t>
      </w:r>
      <w:proofErr w:type="spellEnd"/>
      <w:r w:rsidRPr="008A470F">
        <w:rPr>
          <w:rStyle w:val="caps"/>
          <w:rFonts w:cs="Arial"/>
          <w:szCs w:val="20"/>
        </w:rPr>
        <w:t xml:space="preserve"> zákonů. JISPSV je informačním systémem veřejné správy dle </w:t>
      </w:r>
      <w:r w:rsidR="008E1A92">
        <w:rPr>
          <w:rStyle w:val="caps"/>
          <w:rFonts w:cs="Arial"/>
          <w:szCs w:val="20"/>
        </w:rPr>
        <w:t>z</w:t>
      </w:r>
      <w:r w:rsidRPr="008A470F">
        <w:rPr>
          <w:rStyle w:val="caps"/>
          <w:rFonts w:cs="Arial"/>
          <w:szCs w:val="20"/>
        </w:rPr>
        <w:t xml:space="preserve">ákona č. 365/2000 Sb., o informačních systémech veřejné správy </w:t>
      </w:r>
      <w:r w:rsidR="008E1A92" w:rsidRPr="008E1A92">
        <w:rPr>
          <w:rStyle w:val="caps"/>
          <w:rFonts w:cs="Arial"/>
          <w:szCs w:val="20"/>
        </w:rPr>
        <w:t>a o změně některých dalších zákonů</w:t>
      </w:r>
      <w:r w:rsidR="008E1A92">
        <w:rPr>
          <w:rStyle w:val="caps"/>
          <w:rFonts w:cs="Arial"/>
          <w:szCs w:val="20"/>
        </w:rPr>
        <w:t xml:space="preserve">, ve znění pozdějších předpisů </w:t>
      </w:r>
      <w:r w:rsidRPr="008A470F">
        <w:rPr>
          <w:rStyle w:val="caps"/>
          <w:rFonts w:cs="Arial"/>
          <w:szCs w:val="20"/>
        </w:rPr>
        <w:t xml:space="preserve">a je </w:t>
      </w:r>
      <w:proofErr w:type="spellStart"/>
      <w:r w:rsidRPr="008A470F">
        <w:rPr>
          <w:rStyle w:val="caps"/>
          <w:rFonts w:cs="Arial"/>
          <w:szCs w:val="20"/>
        </w:rPr>
        <w:t>agendovým</w:t>
      </w:r>
      <w:proofErr w:type="spellEnd"/>
      <w:r w:rsidRPr="008A470F">
        <w:rPr>
          <w:rStyle w:val="caps"/>
          <w:rFonts w:cs="Arial"/>
          <w:szCs w:val="20"/>
        </w:rPr>
        <w:t xml:space="preserve"> informačním systémem dle </w:t>
      </w:r>
      <w:r w:rsidR="008E1A92">
        <w:rPr>
          <w:rStyle w:val="caps"/>
          <w:rFonts w:cs="Arial"/>
          <w:szCs w:val="20"/>
        </w:rPr>
        <w:t>z</w:t>
      </w:r>
      <w:r w:rsidRPr="008A470F">
        <w:rPr>
          <w:rStyle w:val="caps"/>
          <w:rFonts w:cs="Arial"/>
          <w:szCs w:val="20"/>
        </w:rPr>
        <w:t>ákona č. 111/2009 Sb., o základních registrech</w:t>
      </w:r>
      <w:r w:rsidR="008E1A92">
        <w:rPr>
          <w:rStyle w:val="caps"/>
          <w:rFonts w:cs="Arial"/>
          <w:szCs w:val="20"/>
        </w:rPr>
        <w:t>, ve znění pozdějších předpisů</w:t>
      </w:r>
      <w:r w:rsidRPr="008A470F">
        <w:rPr>
          <w:rStyle w:val="caps"/>
          <w:rFonts w:cs="Arial"/>
          <w:szCs w:val="20"/>
        </w:rPr>
        <w:t>.</w:t>
      </w:r>
    </w:p>
    <w:p w14:paraId="118F10E6" w14:textId="77777777" w:rsidR="008A470F" w:rsidRPr="004F43C0" w:rsidRDefault="008A470F" w:rsidP="008A470F">
      <w:pPr>
        <w:pStyle w:val="Nadpis21"/>
        <w:rPr>
          <w:sz w:val="22"/>
        </w:rPr>
      </w:pPr>
      <w:bookmarkStart w:id="4" w:name="_Toc473545222"/>
      <w:r w:rsidRPr="004F43C0">
        <w:rPr>
          <w:sz w:val="22"/>
        </w:rPr>
        <w:t>Předmět plnění</w:t>
      </w:r>
      <w:bookmarkEnd w:id="4"/>
    </w:p>
    <w:p w14:paraId="118F10E7" w14:textId="77777777" w:rsidR="008A470F" w:rsidRPr="008A470F" w:rsidRDefault="008A470F" w:rsidP="008A470F">
      <w:pPr>
        <w:pStyle w:val="Zkladntext"/>
        <w:ind w:firstLine="0"/>
        <w:jc w:val="both"/>
        <w:rPr>
          <w:b w:val="0"/>
        </w:rPr>
      </w:pPr>
    </w:p>
    <w:p w14:paraId="118F10E8" w14:textId="77777777" w:rsidR="009601AF" w:rsidRPr="008A470F" w:rsidRDefault="009601AF" w:rsidP="00946E92">
      <w:pPr>
        <w:pStyle w:val="Zkladntext"/>
        <w:ind w:firstLine="0"/>
        <w:jc w:val="both"/>
        <w:rPr>
          <w:b w:val="0"/>
          <w:lang w:eastAsia="ja-JP"/>
        </w:rPr>
      </w:pPr>
      <w:r w:rsidRPr="008A470F">
        <w:rPr>
          <w:b w:val="0"/>
        </w:rPr>
        <w:t>Předmětem plnění této veřejné zakázky</w:t>
      </w:r>
      <w:r w:rsidR="00644F1E" w:rsidRPr="008A470F">
        <w:rPr>
          <w:b w:val="0"/>
        </w:rPr>
        <w:t xml:space="preserve"> je</w:t>
      </w:r>
      <w:r w:rsidR="00E21D85" w:rsidRPr="008A470F">
        <w:rPr>
          <w:b w:val="0"/>
        </w:rPr>
        <w:t xml:space="preserve"> dodávka hardware</w:t>
      </w:r>
      <w:r w:rsidRPr="008A470F">
        <w:rPr>
          <w:b w:val="0"/>
        </w:rPr>
        <w:t xml:space="preserve"> a </w:t>
      </w:r>
      <w:r w:rsidR="00E21D85" w:rsidRPr="008A470F">
        <w:rPr>
          <w:b w:val="0"/>
        </w:rPr>
        <w:t>software</w:t>
      </w:r>
      <w:r w:rsidR="00C54568" w:rsidRPr="008A470F">
        <w:rPr>
          <w:b w:val="0"/>
        </w:rPr>
        <w:t xml:space="preserve">, potřebných </w:t>
      </w:r>
      <w:proofErr w:type="gramStart"/>
      <w:r w:rsidR="00C54568" w:rsidRPr="008A470F">
        <w:rPr>
          <w:b w:val="0"/>
        </w:rPr>
        <w:t>pro</w:t>
      </w:r>
      <w:proofErr w:type="gramEnd"/>
      <w:r w:rsidR="00C54568" w:rsidRPr="008A470F">
        <w:rPr>
          <w:b w:val="0"/>
        </w:rPr>
        <w:t xml:space="preserve"> </w:t>
      </w:r>
      <w:r w:rsidR="00E21D85" w:rsidRPr="008A470F">
        <w:rPr>
          <w:b w:val="0"/>
        </w:rPr>
        <w:t xml:space="preserve"> </w:t>
      </w:r>
      <w:r w:rsidR="00C54568" w:rsidRPr="008A470F">
        <w:rPr>
          <w:b w:val="0"/>
        </w:rPr>
        <w:t>kap</w:t>
      </w:r>
      <w:r w:rsidR="005E2E98" w:rsidRPr="008A470F">
        <w:rPr>
          <w:b w:val="0"/>
        </w:rPr>
        <w:t>acitního rozšíření</w:t>
      </w:r>
      <w:r w:rsidR="00C54568" w:rsidRPr="008A470F">
        <w:rPr>
          <w:b w:val="0"/>
        </w:rPr>
        <w:t xml:space="preserve"> </w:t>
      </w:r>
      <w:proofErr w:type="gramStart"/>
      <w:r w:rsidR="00C54568" w:rsidRPr="008A470F">
        <w:rPr>
          <w:b w:val="0"/>
        </w:rPr>
        <w:t>infrastruktury</w:t>
      </w:r>
      <w:proofErr w:type="gramEnd"/>
      <w:r w:rsidR="00C54568" w:rsidRPr="008A470F">
        <w:rPr>
          <w:b w:val="0"/>
        </w:rPr>
        <w:t xml:space="preserve"> již </w:t>
      </w:r>
      <w:proofErr w:type="spellStart"/>
      <w:r w:rsidR="00C54568" w:rsidRPr="008A470F">
        <w:rPr>
          <w:b w:val="0"/>
        </w:rPr>
        <w:t>vybudových</w:t>
      </w:r>
      <w:proofErr w:type="spellEnd"/>
      <w:r w:rsidR="00C54568" w:rsidRPr="008A470F">
        <w:rPr>
          <w:b w:val="0"/>
        </w:rPr>
        <w:t xml:space="preserve"> datových center</w:t>
      </w:r>
      <w:r w:rsidR="005E2E98" w:rsidRPr="008A470F">
        <w:rPr>
          <w:b w:val="0"/>
        </w:rPr>
        <w:t>.</w:t>
      </w:r>
      <w:r w:rsidR="007A6A86" w:rsidRPr="008A470F">
        <w:rPr>
          <w:b w:val="0"/>
          <w:lang w:eastAsia="ja-JP"/>
        </w:rPr>
        <w:t xml:space="preserve"> </w:t>
      </w:r>
    </w:p>
    <w:p w14:paraId="118F10E9" w14:textId="77777777" w:rsidR="00BF4EA1" w:rsidRPr="008A470F" w:rsidRDefault="00BF4EA1" w:rsidP="00946E92">
      <w:pPr>
        <w:pStyle w:val="Zkladntext"/>
        <w:ind w:firstLine="0"/>
        <w:jc w:val="both"/>
        <w:rPr>
          <w:lang w:eastAsia="ja-JP"/>
        </w:rPr>
      </w:pPr>
    </w:p>
    <w:p w14:paraId="118F10EA" w14:textId="77777777" w:rsidR="009601AF" w:rsidRPr="008A470F" w:rsidRDefault="005E2E98" w:rsidP="00946E92">
      <w:pPr>
        <w:pStyle w:val="Zkladntext"/>
        <w:ind w:firstLine="0"/>
        <w:jc w:val="both"/>
        <w:rPr>
          <w:b w:val="0"/>
          <w:lang w:eastAsia="ja-JP"/>
        </w:rPr>
      </w:pPr>
      <w:r w:rsidRPr="008A470F">
        <w:rPr>
          <w:b w:val="0"/>
        </w:rPr>
        <w:t xml:space="preserve">Zakázka se skládá z níže uvedených </w:t>
      </w:r>
      <w:r w:rsidR="001B14D6" w:rsidRPr="008A470F">
        <w:rPr>
          <w:b w:val="0"/>
        </w:rPr>
        <w:t>části</w:t>
      </w:r>
      <w:r w:rsidR="009601AF" w:rsidRPr="008A470F">
        <w:rPr>
          <w:b w:val="0"/>
          <w:lang w:eastAsia="ja-JP"/>
        </w:rPr>
        <w:t>:</w:t>
      </w:r>
    </w:p>
    <w:p w14:paraId="118F10EB" w14:textId="77777777" w:rsidR="009601AF" w:rsidRPr="008A470F" w:rsidRDefault="009601AF" w:rsidP="00946E92">
      <w:pPr>
        <w:pStyle w:val="Zkladntext"/>
        <w:ind w:firstLine="0"/>
        <w:jc w:val="both"/>
        <w:rPr>
          <w:b w:val="0"/>
          <w:szCs w:val="22"/>
          <w:lang w:eastAsia="ja-JP"/>
        </w:rPr>
      </w:pPr>
    </w:p>
    <w:p w14:paraId="118F10EC" w14:textId="77777777" w:rsidR="00E54553" w:rsidRPr="008A470F" w:rsidRDefault="005E2E98" w:rsidP="00946E92">
      <w:pPr>
        <w:pStyle w:val="Zkladntext"/>
        <w:numPr>
          <w:ilvl w:val="0"/>
          <w:numId w:val="9"/>
        </w:numPr>
        <w:jc w:val="both"/>
        <w:rPr>
          <w:b w:val="0"/>
          <w:szCs w:val="22"/>
          <w:lang w:eastAsia="ja-JP"/>
        </w:rPr>
      </w:pPr>
      <w:r w:rsidRPr="008A470F">
        <w:rPr>
          <w:b w:val="0"/>
          <w:szCs w:val="22"/>
          <w:lang w:eastAsia="ja-JP"/>
        </w:rPr>
        <w:t xml:space="preserve">dodávka hardware a software potřebných pro </w:t>
      </w:r>
      <w:r w:rsidR="00C54568" w:rsidRPr="008A470F">
        <w:rPr>
          <w:b w:val="0"/>
          <w:szCs w:val="22"/>
          <w:lang w:eastAsia="ja-JP"/>
        </w:rPr>
        <w:t xml:space="preserve">rozšíření diskových polí HITACHI </w:t>
      </w:r>
    </w:p>
    <w:p w14:paraId="118F10ED" w14:textId="77777777" w:rsidR="00E54553" w:rsidRPr="008A470F" w:rsidRDefault="005E2E98" w:rsidP="00946E92">
      <w:pPr>
        <w:pStyle w:val="Zkladntext"/>
        <w:numPr>
          <w:ilvl w:val="0"/>
          <w:numId w:val="9"/>
        </w:numPr>
        <w:jc w:val="both"/>
        <w:rPr>
          <w:b w:val="0"/>
          <w:szCs w:val="22"/>
          <w:lang w:eastAsia="ja-JP"/>
        </w:rPr>
      </w:pPr>
      <w:bookmarkStart w:id="5" w:name="OLE_LINK14"/>
      <w:bookmarkStart w:id="6" w:name="OLE_LINK15"/>
      <w:r w:rsidRPr="008A470F">
        <w:rPr>
          <w:b w:val="0"/>
          <w:szCs w:val="22"/>
          <w:lang w:eastAsia="ja-JP"/>
        </w:rPr>
        <w:t xml:space="preserve">dodávka </w:t>
      </w:r>
      <w:r w:rsidR="003E5A71" w:rsidRPr="008A470F">
        <w:rPr>
          <w:b w:val="0"/>
          <w:szCs w:val="22"/>
          <w:lang w:eastAsia="ja-JP"/>
        </w:rPr>
        <w:t>hardware a software</w:t>
      </w:r>
      <w:r w:rsidR="00C54568" w:rsidRPr="008A470F">
        <w:rPr>
          <w:b w:val="0"/>
          <w:szCs w:val="22"/>
          <w:lang w:eastAsia="ja-JP"/>
        </w:rPr>
        <w:t xml:space="preserve"> </w:t>
      </w:r>
      <w:r w:rsidR="003E5A71" w:rsidRPr="008A470F">
        <w:rPr>
          <w:b w:val="0"/>
          <w:szCs w:val="22"/>
          <w:lang w:eastAsia="ja-JP"/>
        </w:rPr>
        <w:t>potřebných</w:t>
      </w:r>
      <w:r w:rsidR="00C54568" w:rsidRPr="008A470F">
        <w:rPr>
          <w:b w:val="0"/>
          <w:szCs w:val="22"/>
          <w:lang w:eastAsia="ja-JP"/>
        </w:rPr>
        <w:t xml:space="preserve"> pro</w:t>
      </w:r>
      <w:r w:rsidRPr="008A470F">
        <w:rPr>
          <w:b w:val="0"/>
          <w:szCs w:val="22"/>
          <w:lang w:eastAsia="ja-JP"/>
        </w:rPr>
        <w:t xml:space="preserve"> rozšíření zálohovacího systému datových center</w:t>
      </w:r>
    </w:p>
    <w:bookmarkEnd w:id="5"/>
    <w:bookmarkEnd w:id="6"/>
    <w:p w14:paraId="118F10EE" w14:textId="77777777" w:rsidR="00E25092" w:rsidRPr="008A470F" w:rsidRDefault="005E2E98" w:rsidP="00946E92">
      <w:pPr>
        <w:pStyle w:val="Zkladntext"/>
        <w:numPr>
          <w:ilvl w:val="0"/>
          <w:numId w:val="9"/>
        </w:numPr>
        <w:jc w:val="both"/>
        <w:rPr>
          <w:b w:val="0"/>
          <w:szCs w:val="22"/>
          <w:lang w:eastAsia="ja-JP"/>
        </w:rPr>
      </w:pPr>
      <w:r w:rsidRPr="008A470F">
        <w:rPr>
          <w:b w:val="0"/>
          <w:szCs w:val="22"/>
          <w:lang w:eastAsia="ja-JP"/>
        </w:rPr>
        <w:t xml:space="preserve">dodávka hardware potřebného pro </w:t>
      </w:r>
      <w:r w:rsidR="00E25092" w:rsidRPr="008A470F">
        <w:rPr>
          <w:b w:val="0"/>
          <w:szCs w:val="22"/>
          <w:lang w:eastAsia="ja-JP"/>
        </w:rPr>
        <w:t xml:space="preserve">rozšíření operační paměti ve </w:t>
      </w:r>
      <w:proofErr w:type="spellStart"/>
      <w:r w:rsidR="00E25092" w:rsidRPr="008A470F">
        <w:rPr>
          <w:b w:val="0"/>
          <w:szCs w:val="22"/>
          <w:lang w:eastAsia="ja-JP"/>
        </w:rPr>
        <w:t>virtualizačních</w:t>
      </w:r>
      <w:proofErr w:type="spellEnd"/>
      <w:r w:rsidR="00E25092" w:rsidRPr="008A470F">
        <w:rPr>
          <w:b w:val="0"/>
          <w:szCs w:val="22"/>
          <w:lang w:eastAsia="ja-JP"/>
        </w:rPr>
        <w:t xml:space="preserve"> serverech </w:t>
      </w:r>
    </w:p>
    <w:p w14:paraId="118F10EF" w14:textId="77777777" w:rsidR="00663132" w:rsidRPr="008A470F" w:rsidRDefault="005E2E98" w:rsidP="00946E92">
      <w:pPr>
        <w:pStyle w:val="Zkladntext"/>
        <w:numPr>
          <w:ilvl w:val="0"/>
          <w:numId w:val="9"/>
        </w:numPr>
        <w:jc w:val="both"/>
        <w:rPr>
          <w:b w:val="0"/>
          <w:szCs w:val="22"/>
          <w:lang w:eastAsia="ja-JP"/>
        </w:rPr>
      </w:pPr>
      <w:r w:rsidRPr="008A470F">
        <w:rPr>
          <w:b w:val="0"/>
          <w:szCs w:val="22"/>
          <w:lang w:eastAsia="ja-JP"/>
        </w:rPr>
        <w:t xml:space="preserve">dodávka hardware a software potřebných </w:t>
      </w:r>
      <w:r w:rsidR="00663132" w:rsidRPr="008A470F">
        <w:rPr>
          <w:b w:val="0"/>
          <w:szCs w:val="22"/>
          <w:lang w:eastAsia="ja-JP"/>
        </w:rPr>
        <w:t>pro r</w:t>
      </w:r>
      <w:r w:rsidR="00E25092" w:rsidRPr="008A470F">
        <w:rPr>
          <w:b w:val="0"/>
          <w:szCs w:val="22"/>
          <w:lang w:eastAsia="ja-JP"/>
        </w:rPr>
        <w:t>ozšíření CWDM technologie</w:t>
      </w:r>
    </w:p>
    <w:p w14:paraId="118F10F0" w14:textId="77777777" w:rsidR="00663132" w:rsidRPr="008A470F" w:rsidRDefault="00663132" w:rsidP="00946E92">
      <w:pPr>
        <w:pStyle w:val="Zkladntext"/>
        <w:numPr>
          <w:ilvl w:val="0"/>
          <w:numId w:val="9"/>
        </w:numPr>
        <w:jc w:val="both"/>
        <w:rPr>
          <w:b w:val="0"/>
          <w:szCs w:val="22"/>
          <w:lang w:eastAsia="ja-JP"/>
        </w:rPr>
      </w:pPr>
      <w:bookmarkStart w:id="7" w:name="OLE_LINK30"/>
      <w:bookmarkStart w:id="8" w:name="OLE_LINK31"/>
      <w:bookmarkStart w:id="9" w:name="OLE_LINK32"/>
      <w:r w:rsidRPr="008A470F">
        <w:rPr>
          <w:b w:val="0"/>
          <w:szCs w:val="22"/>
          <w:lang w:eastAsia="ja-JP"/>
        </w:rPr>
        <w:t xml:space="preserve">dodávka hardware a software potřebných pro rozšíření infrastruktury </w:t>
      </w:r>
    </w:p>
    <w:bookmarkEnd w:id="7"/>
    <w:bookmarkEnd w:id="8"/>
    <w:bookmarkEnd w:id="9"/>
    <w:p w14:paraId="118F10F1" w14:textId="77777777" w:rsidR="00B254EE" w:rsidRPr="008A470F" w:rsidRDefault="00B254EE" w:rsidP="00946E92">
      <w:pPr>
        <w:jc w:val="both"/>
        <w:rPr>
          <w:rFonts w:eastAsiaTheme="majorEastAsia" w:cs="Arial"/>
          <w:b/>
          <w:bCs/>
          <w:caps/>
          <w:color w:val="FFFFFF"/>
          <w:sz w:val="20"/>
          <w:szCs w:val="20"/>
        </w:rPr>
      </w:pPr>
      <w:r w:rsidRPr="008A470F">
        <w:rPr>
          <w:rFonts w:cs="Arial"/>
        </w:rPr>
        <w:br w:type="page"/>
      </w:r>
    </w:p>
    <w:p w14:paraId="118F10F2" w14:textId="77777777" w:rsidR="00787FEC" w:rsidRPr="008A470F" w:rsidRDefault="0000597E" w:rsidP="005222B2">
      <w:pPr>
        <w:pStyle w:val="Nadpis10"/>
        <w:rPr>
          <w:rFonts w:ascii="Arial" w:hAnsi="Arial" w:cs="Arial"/>
        </w:rPr>
      </w:pPr>
      <w:bookmarkStart w:id="10" w:name="_Toc473545223"/>
      <w:r w:rsidRPr="008A470F">
        <w:rPr>
          <w:rFonts w:ascii="Arial" w:hAnsi="Arial" w:cs="Arial"/>
        </w:rPr>
        <w:lastRenderedPageBreak/>
        <w:t xml:space="preserve">Základní požadavky na </w:t>
      </w:r>
      <w:r w:rsidR="00E25092" w:rsidRPr="008A470F">
        <w:rPr>
          <w:rFonts w:ascii="Arial" w:hAnsi="Arial" w:cs="Arial"/>
        </w:rPr>
        <w:t>rozšíření</w:t>
      </w:r>
      <w:bookmarkEnd w:id="10"/>
      <w:r w:rsidR="00E25092" w:rsidRPr="008A470F">
        <w:rPr>
          <w:rFonts w:ascii="Arial" w:hAnsi="Arial" w:cs="Arial"/>
        </w:rPr>
        <w:t xml:space="preserve"> </w:t>
      </w:r>
    </w:p>
    <w:p w14:paraId="118F10F3" w14:textId="77777777" w:rsidR="004F43C0" w:rsidRPr="009D76E9" w:rsidRDefault="004F43C0" w:rsidP="004F43C0">
      <w:pPr>
        <w:pStyle w:val="Nadpis21"/>
        <w:rPr>
          <w:sz w:val="22"/>
        </w:rPr>
      </w:pPr>
      <w:bookmarkStart w:id="11" w:name="_Toc473545224"/>
      <w:r w:rsidRPr="009D76E9">
        <w:rPr>
          <w:sz w:val="22"/>
        </w:rPr>
        <w:t>Rozšíření kapacity diskových polí</w:t>
      </w:r>
      <w:bookmarkEnd w:id="11"/>
      <w:r w:rsidRPr="009D76E9">
        <w:rPr>
          <w:sz w:val="22"/>
        </w:rPr>
        <w:t xml:space="preserve"> </w:t>
      </w:r>
    </w:p>
    <w:p w14:paraId="118F10F4" w14:textId="77777777" w:rsidR="004F43C0" w:rsidRPr="004F43C0" w:rsidRDefault="004F43C0" w:rsidP="004F43C0">
      <w:pPr>
        <w:rPr>
          <w:rFonts w:cs="Arial"/>
          <w:highlight w:val="yellow"/>
        </w:rPr>
      </w:pPr>
    </w:p>
    <w:p w14:paraId="118F10F5" w14:textId="77777777" w:rsidR="009D76E9" w:rsidRDefault="009D76E9" w:rsidP="009D76E9">
      <w:pPr>
        <w:ind w:firstLine="0"/>
        <w:jc w:val="both"/>
      </w:pPr>
      <w:r>
        <w:t>V rámci stávajících datových center jsou provozována disková pole zn. HITACHI a to ve verzích HITACHI VSP G200 a HITACHI VSP G600.</w:t>
      </w:r>
    </w:p>
    <w:p w14:paraId="118F10F6" w14:textId="77777777" w:rsidR="009D76E9" w:rsidRDefault="009D76E9" w:rsidP="009D76E9">
      <w:pPr>
        <w:jc w:val="both"/>
      </w:pPr>
    </w:p>
    <w:p w14:paraId="118F10F7" w14:textId="77777777" w:rsidR="009D76E9" w:rsidRDefault="009D76E9" w:rsidP="009D76E9">
      <w:pPr>
        <w:ind w:firstLine="0"/>
        <w:jc w:val="both"/>
      </w:pPr>
      <w:r>
        <w:t>Veškerý dodaný hardware a software musí být nový, nepoužitý, určený pro Zadavatele</w:t>
      </w:r>
      <w:r w:rsidR="00DB1637">
        <w:t xml:space="preserve"> a </w:t>
      </w:r>
      <w:r>
        <w:t>nesmí omezit stávající podporu</w:t>
      </w:r>
      <w:r w:rsidRPr="003A4E7E">
        <w:t>/</w:t>
      </w:r>
      <w:r>
        <w:t>záruku výrobce zařízení.</w:t>
      </w:r>
    </w:p>
    <w:p w14:paraId="118F10F8" w14:textId="77777777" w:rsidR="009D76E9" w:rsidRDefault="009D76E9" w:rsidP="009D76E9">
      <w:pPr>
        <w:jc w:val="both"/>
      </w:pPr>
    </w:p>
    <w:p w14:paraId="118F10F9" w14:textId="77777777" w:rsidR="009D76E9" w:rsidRDefault="009D76E9" w:rsidP="009D76E9">
      <w:pPr>
        <w:ind w:firstLine="0"/>
        <w:jc w:val="both"/>
      </w:pPr>
      <w:r>
        <w:t xml:space="preserve">Vzdálenost nově dodaných diskových polic od řadičů diskových polí je maximálně 30 metrů. </w:t>
      </w:r>
    </w:p>
    <w:p w14:paraId="118F10FA" w14:textId="77777777" w:rsidR="009D76E9" w:rsidRDefault="009D76E9" w:rsidP="009D76E9">
      <w:pPr>
        <w:jc w:val="both"/>
      </w:pPr>
    </w:p>
    <w:p w14:paraId="118F10FB" w14:textId="77777777" w:rsidR="009D76E9" w:rsidRDefault="009D76E9" w:rsidP="009D76E9">
      <w:pPr>
        <w:ind w:firstLine="0"/>
        <w:jc w:val="both"/>
        <w:rPr>
          <w:rFonts w:cs="Arial"/>
        </w:rPr>
      </w:pPr>
      <w:r>
        <w:rPr>
          <w:rFonts w:cs="Arial"/>
        </w:rPr>
        <w:t xml:space="preserve">Disková pole jsou provozována v konfiguraci, která náleží k danému sériovému číslu. Uchazeč je povinen hardwarovou konfiguraci pole analyzovat a do nabídky uvést všechny potřebné komponenty a licence, které jsou potřebné pro navýšení výkonu dle Zadavatelem zde uvedených požadavků a </w:t>
      </w:r>
      <w:proofErr w:type="spellStart"/>
      <w:r>
        <w:rPr>
          <w:rFonts w:cs="Arial"/>
        </w:rPr>
        <w:t>best-practices</w:t>
      </w:r>
      <w:proofErr w:type="spellEnd"/>
      <w:r>
        <w:rPr>
          <w:rFonts w:cs="Arial"/>
        </w:rPr>
        <w:t xml:space="preserve"> výrobce pole. </w:t>
      </w:r>
    </w:p>
    <w:p w14:paraId="118F10FC" w14:textId="77777777" w:rsidR="004F43C0" w:rsidRDefault="004F43C0" w:rsidP="004F43C0">
      <w:pPr>
        <w:pStyle w:val="Zkladntext"/>
        <w:jc w:val="both"/>
        <w:rPr>
          <w:highlight w:val="yellow"/>
        </w:rPr>
      </w:pPr>
    </w:p>
    <w:p w14:paraId="118F10FD" w14:textId="77777777" w:rsidR="004F43C0" w:rsidRDefault="004F43C0" w:rsidP="004F43C0">
      <w:pPr>
        <w:pStyle w:val="Zkladntext"/>
        <w:jc w:val="both"/>
        <w:rPr>
          <w:highlight w:val="yellow"/>
        </w:rPr>
      </w:pPr>
    </w:p>
    <w:p w14:paraId="118F10FE" w14:textId="77777777" w:rsidR="008A470F" w:rsidRDefault="009D76E9" w:rsidP="009D76E9">
      <w:pPr>
        <w:pStyle w:val="Heading3-Numbers"/>
        <w:rPr>
          <w:sz w:val="22"/>
        </w:rPr>
      </w:pPr>
      <w:bookmarkStart w:id="12" w:name="_Toc473545225"/>
      <w:r w:rsidRPr="009D76E9">
        <w:rPr>
          <w:sz w:val="22"/>
        </w:rPr>
        <w:t>Rozšíření diskového pole HITACHI VSP G600 – lokalita datového centra A - SN: 410423</w:t>
      </w:r>
      <w:bookmarkEnd w:id="12"/>
    </w:p>
    <w:p w14:paraId="118F10FF" w14:textId="77777777" w:rsidR="009D76E9" w:rsidRDefault="009D76E9" w:rsidP="008A470F">
      <w:pPr>
        <w:ind w:firstLine="0"/>
        <w:rPr>
          <w:rFonts w:cs="Arial"/>
        </w:rPr>
      </w:pPr>
    </w:p>
    <w:p w14:paraId="118F110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diskové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G600 je provozováno v následující konfiguraci: </w:t>
      </w:r>
    </w:p>
    <w:p w14:paraId="118F1101" w14:textId="77777777" w:rsidR="008A470F" w:rsidRPr="008A470F" w:rsidRDefault="008A470F" w:rsidP="00946E92">
      <w:pPr>
        <w:jc w:val="both"/>
        <w:rPr>
          <w:rFonts w:cs="Arial"/>
        </w:rPr>
      </w:pPr>
    </w:p>
    <w:p w14:paraId="118F1102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256GB </w:t>
      </w:r>
      <w:proofErr w:type="spellStart"/>
      <w:r w:rsidRPr="008A470F">
        <w:rPr>
          <w:rFonts w:cs="Arial"/>
          <w:color w:val="000000"/>
        </w:rPr>
        <w:t>cache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03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8x 16Gb/s FC port </w:t>
      </w:r>
    </w:p>
    <w:p w14:paraId="118F1104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13x 1.6TiB </w:t>
      </w:r>
      <w:proofErr w:type="spellStart"/>
      <w:r w:rsidRPr="008A470F">
        <w:rPr>
          <w:rFonts w:cs="Arial"/>
          <w:color w:val="000000"/>
        </w:rPr>
        <w:t>Flash</w:t>
      </w:r>
      <w:proofErr w:type="spellEnd"/>
      <w:r w:rsidRPr="008A470F">
        <w:rPr>
          <w:rFonts w:cs="Arial"/>
          <w:color w:val="000000"/>
        </w:rPr>
        <w:t xml:space="preserve"> Module Drive (FMD) disků </w:t>
      </w:r>
    </w:p>
    <w:p w14:paraId="118F1105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2x DBF </w:t>
      </w:r>
    </w:p>
    <w:p w14:paraId="118F1106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15x DBS</w:t>
      </w:r>
    </w:p>
    <w:p w14:paraId="118F1107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1x DB60</w:t>
      </w:r>
    </w:p>
    <w:p w14:paraId="118F1108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348x 600GB 10k SAS disků </w:t>
      </w:r>
    </w:p>
    <w:p w14:paraId="118F1109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54x 4TB 7.2k NLSAS disků </w:t>
      </w:r>
    </w:p>
    <w:p w14:paraId="118F110A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2x HNAS 4060 kontrolér </w:t>
      </w:r>
    </w:p>
    <w:p w14:paraId="118F110B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8x 10Gb/s </w:t>
      </w:r>
      <w:proofErr w:type="spellStart"/>
      <w:r w:rsidRPr="008A470F">
        <w:rPr>
          <w:rFonts w:cs="Arial"/>
          <w:color w:val="000000"/>
        </w:rPr>
        <w:t>Ethernet</w:t>
      </w:r>
      <w:proofErr w:type="spellEnd"/>
      <w:r w:rsidRPr="008A470F">
        <w:rPr>
          <w:rFonts w:cs="Arial"/>
          <w:color w:val="000000"/>
        </w:rPr>
        <w:t xml:space="preserve"> port </w:t>
      </w:r>
    </w:p>
    <w:p w14:paraId="118F110C" w14:textId="77777777" w:rsidR="008A470F" w:rsidRPr="008A470F" w:rsidRDefault="008A470F" w:rsidP="00946E92">
      <w:pPr>
        <w:jc w:val="both"/>
        <w:rPr>
          <w:rFonts w:cs="Arial"/>
        </w:rPr>
      </w:pPr>
    </w:p>
    <w:p w14:paraId="118F110D" w14:textId="77777777" w:rsidR="008A470F" w:rsidRPr="008A470F" w:rsidRDefault="008A470F" w:rsidP="00946E92">
      <w:pPr>
        <w:ind w:firstLine="0"/>
        <w:jc w:val="both"/>
        <w:rPr>
          <w:rFonts w:cs="Arial"/>
        </w:rPr>
      </w:pPr>
      <w:bookmarkStart w:id="13" w:name="OLE_LINK1"/>
      <w:bookmarkStart w:id="14" w:name="OLE_LINK2"/>
      <w:r w:rsidRPr="008A470F">
        <w:rPr>
          <w:rFonts w:cs="Arial"/>
        </w:rPr>
        <w:t xml:space="preserve">Na diskovém poli jsou aktivovány následující licence: </w:t>
      </w:r>
    </w:p>
    <w:p w14:paraId="118F110E" w14:textId="77777777" w:rsidR="008A470F" w:rsidRPr="008A470F" w:rsidRDefault="008A470F" w:rsidP="00946E92">
      <w:pPr>
        <w:jc w:val="both"/>
        <w:rPr>
          <w:rFonts w:cs="Arial"/>
        </w:rPr>
      </w:pPr>
    </w:p>
    <w:p w14:paraId="118F110F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SW UNLIMITED licence – SVOS, Mobility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Remote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10" w14:textId="77777777" w:rsidR="008A470F" w:rsidRPr="008A470F" w:rsidRDefault="008A470F" w:rsidP="00946E92">
      <w:pPr>
        <w:jc w:val="both"/>
        <w:rPr>
          <w:rFonts w:cs="Arial"/>
        </w:rPr>
      </w:pPr>
      <w:bookmarkStart w:id="15" w:name="OLE_LINK4"/>
      <w:bookmarkStart w:id="16" w:name="OLE_LINK5"/>
    </w:p>
    <w:p w14:paraId="118F1111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Diskové pole je provozováno v původní konfiguraci, která náleží k danému sériovému číslu. </w:t>
      </w:r>
    </w:p>
    <w:p w14:paraId="118F1112" w14:textId="77777777" w:rsidR="008A470F" w:rsidRPr="008A470F" w:rsidRDefault="008A470F" w:rsidP="00946E92">
      <w:pPr>
        <w:jc w:val="both"/>
        <w:rPr>
          <w:rFonts w:cs="Arial"/>
        </w:rPr>
      </w:pPr>
    </w:p>
    <w:p w14:paraId="118F111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Diskové pole disponuje volnými pozicemi pro diskové jednotky v tomto rozsahu </w:t>
      </w:r>
    </w:p>
    <w:p w14:paraId="118F1114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11x FMD pozice</w:t>
      </w:r>
    </w:p>
    <w:p w14:paraId="118F1115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12x SFF </w:t>
      </w:r>
    </w:p>
    <w:p w14:paraId="118F1116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6x LFF</w:t>
      </w:r>
    </w:p>
    <w:bookmarkEnd w:id="13"/>
    <w:bookmarkEnd w:id="14"/>
    <w:p w14:paraId="118F1117" w14:textId="77777777" w:rsidR="008A470F" w:rsidRPr="008A470F" w:rsidRDefault="008A470F" w:rsidP="00946E92">
      <w:pPr>
        <w:jc w:val="both"/>
        <w:rPr>
          <w:rFonts w:cs="Arial"/>
        </w:rPr>
      </w:pPr>
    </w:p>
    <w:p w14:paraId="118F1118" w14:textId="77777777" w:rsidR="008A470F" w:rsidRPr="008A470F" w:rsidRDefault="008A470F" w:rsidP="00946E92">
      <w:pPr>
        <w:jc w:val="both"/>
        <w:rPr>
          <w:rFonts w:cs="Arial"/>
          <w:b/>
        </w:rPr>
      </w:pPr>
    </w:p>
    <w:p w14:paraId="118F1119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 xml:space="preserve">Zadavatel požaduje rozšířit </w:t>
      </w:r>
      <w:r w:rsidRPr="008A470F">
        <w:rPr>
          <w:rFonts w:cs="Arial"/>
        </w:rPr>
        <w:t>diskové pole o níže uvedené:</w:t>
      </w:r>
    </w:p>
    <w:p w14:paraId="118F111A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1B" w14:textId="77777777" w:rsidR="008A470F" w:rsidRPr="008A470F" w:rsidRDefault="008A470F" w:rsidP="00946E92">
      <w:pPr>
        <w:ind w:firstLine="0"/>
        <w:jc w:val="both"/>
        <w:rPr>
          <w:rFonts w:cs="Arial"/>
        </w:rPr>
      </w:pPr>
      <w:proofErr w:type="spellStart"/>
      <w:r w:rsidRPr="008A470F">
        <w:rPr>
          <w:rFonts w:cs="Arial"/>
        </w:rPr>
        <w:t>Pamětové</w:t>
      </w:r>
      <w:proofErr w:type="spellEnd"/>
      <w:r w:rsidRPr="008A470F">
        <w:rPr>
          <w:rFonts w:cs="Arial"/>
        </w:rPr>
        <w:t xml:space="preserve"> nosiče </w:t>
      </w:r>
    </w:p>
    <w:p w14:paraId="118F111C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23x 6.4 </w:t>
      </w:r>
      <w:proofErr w:type="spellStart"/>
      <w:r w:rsidRPr="008A470F">
        <w:rPr>
          <w:rFonts w:cs="Arial"/>
          <w:color w:val="000000"/>
        </w:rPr>
        <w:t>TiB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Flash</w:t>
      </w:r>
      <w:proofErr w:type="spellEnd"/>
      <w:r w:rsidRPr="008A470F">
        <w:rPr>
          <w:rFonts w:cs="Arial"/>
          <w:color w:val="000000"/>
        </w:rPr>
        <w:t xml:space="preserve"> Module Drive (FMD)</w:t>
      </w:r>
    </w:p>
    <w:p w14:paraId="118F111D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444x 1.8 TB SAS 10K 2.5“ disk </w:t>
      </w:r>
    </w:p>
    <w:p w14:paraId="118F111E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186x 6 TB  7.2k NL-SAS disk </w:t>
      </w:r>
    </w:p>
    <w:p w14:paraId="118F111F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bookmarkEnd w:id="15"/>
    <w:bookmarkEnd w:id="16"/>
    <w:p w14:paraId="118F112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počtu portů</w:t>
      </w:r>
    </w:p>
    <w:p w14:paraId="118F1121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8x 16Gb/s FC port pro blokový přístup</w:t>
      </w:r>
    </w:p>
    <w:p w14:paraId="118F1122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2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licencí SW</w:t>
      </w:r>
    </w:p>
    <w:p w14:paraId="118F1124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o licenci, </w:t>
      </w:r>
      <w:proofErr w:type="spellStart"/>
      <w:r w:rsidRPr="008A470F">
        <w:rPr>
          <w:rFonts w:cs="Arial"/>
          <w:color w:val="000000"/>
        </w:rPr>
        <w:t>umožnující</w:t>
      </w:r>
      <w:proofErr w:type="spellEnd"/>
      <w:r w:rsidRPr="008A470F">
        <w:rPr>
          <w:rFonts w:cs="Arial"/>
          <w:color w:val="000000"/>
        </w:rPr>
        <w:t xml:space="preserve"> provozování funkce </w:t>
      </w:r>
      <w:proofErr w:type="spellStart"/>
      <w:r w:rsidRPr="008A470F">
        <w:rPr>
          <w:rFonts w:cs="Arial"/>
          <w:color w:val="000000"/>
        </w:rPr>
        <w:t>Global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Active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Device</w:t>
      </w:r>
      <w:proofErr w:type="spellEnd"/>
      <w:r w:rsidRPr="008A470F">
        <w:rPr>
          <w:rFonts w:cs="Arial"/>
          <w:color w:val="000000"/>
        </w:rPr>
        <w:t xml:space="preserve"> (GAD)</w:t>
      </w:r>
    </w:p>
    <w:p w14:paraId="118F1125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o licenci umožňující </w:t>
      </w:r>
      <w:proofErr w:type="gramStart"/>
      <w:r w:rsidRPr="008A470F">
        <w:rPr>
          <w:rFonts w:cs="Arial"/>
          <w:color w:val="000000"/>
        </w:rPr>
        <w:t>komplexní  monitoring</w:t>
      </w:r>
      <w:proofErr w:type="gramEnd"/>
      <w:r w:rsidRPr="008A470F">
        <w:rPr>
          <w:rFonts w:cs="Arial"/>
          <w:color w:val="000000"/>
        </w:rPr>
        <w:t xml:space="preserve"> polí (monitorování výkonnosti, zatížitelnosti diskových skupin/host portů apod.) </w:t>
      </w:r>
    </w:p>
    <w:p w14:paraId="118F1126" w14:textId="77777777" w:rsidR="008A470F" w:rsidRPr="008A470F" w:rsidRDefault="008A470F" w:rsidP="00946E92">
      <w:pPr>
        <w:pStyle w:val="Odstavecseseznamem"/>
        <w:ind w:left="1080" w:firstLine="0"/>
        <w:jc w:val="both"/>
        <w:rPr>
          <w:rFonts w:cs="Arial"/>
        </w:rPr>
      </w:pPr>
    </w:p>
    <w:p w14:paraId="118F1127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28" w14:textId="77777777" w:rsidR="008A470F" w:rsidRPr="008A470F" w:rsidRDefault="008A470F" w:rsidP="00946E92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8A470F">
        <w:rPr>
          <w:rFonts w:cs="Arial"/>
        </w:rPr>
        <w:t xml:space="preserve">na nově dodaný hardware a software na dobu shodnou s podporou stávajícího hardware a software, min. do </w:t>
      </w:r>
      <w:proofErr w:type="gramStart"/>
      <w:r w:rsidRPr="008A470F">
        <w:rPr>
          <w:rFonts w:cs="Arial"/>
        </w:rPr>
        <w:t>31.10.2019</w:t>
      </w:r>
      <w:proofErr w:type="gramEnd"/>
      <w:r w:rsidRPr="008A470F">
        <w:rPr>
          <w:rFonts w:cs="Arial"/>
        </w:rPr>
        <w:t xml:space="preserve"> </w:t>
      </w:r>
    </w:p>
    <w:p w14:paraId="118F1129" w14:textId="77777777" w:rsidR="008A470F" w:rsidRPr="008A470F" w:rsidRDefault="008A470F" w:rsidP="00946E92">
      <w:pPr>
        <w:jc w:val="both"/>
        <w:rPr>
          <w:rFonts w:cs="Arial"/>
        </w:rPr>
      </w:pPr>
    </w:p>
    <w:p w14:paraId="118F112A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dále požaduje dodávku všech souvisejících komponent (hardware, software – licence), které jsou potřebné z důvodu realizace výše uvedených požadovaných kapacitních a funkčních rozšíření. </w:t>
      </w:r>
    </w:p>
    <w:p w14:paraId="118F112B" w14:textId="77777777" w:rsidR="008A470F" w:rsidRPr="008A470F" w:rsidRDefault="008A470F" w:rsidP="00946E92">
      <w:pPr>
        <w:jc w:val="both"/>
        <w:rPr>
          <w:rFonts w:cs="Arial"/>
        </w:rPr>
      </w:pPr>
    </w:p>
    <w:p w14:paraId="118F112C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Disky SAS 10K musí být umístěny v policích, které mají kapacitu 24 disků. </w:t>
      </w:r>
    </w:p>
    <w:p w14:paraId="118F112D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Disky SAN-NL 7.2K musí být umístěny v policích, které mají kapacitu 60 disků. </w:t>
      </w:r>
    </w:p>
    <w:p w14:paraId="118F112E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2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Diskové pole je umístěno v lokaci Datového centra A, ulice Sokolovská, Praha.</w:t>
      </w:r>
    </w:p>
    <w:p w14:paraId="118F1130" w14:textId="77777777" w:rsidR="008A470F" w:rsidRPr="008A470F" w:rsidRDefault="008A470F" w:rsidP="008A470F">
      <w:pPr>
        <w:jc w:val="both"/>
        <w:rPr>
          <w:rFonts w:cs="Arial"/>
        </w:rPr>
      </w:pPr>
    </w:p>
    <w:p w14:paraId="118F1131" w14:textId="77777777" w:rsidR="008A470F" w:rsidRPr="008A470F" w:rsidRDefault="008A470F" w:rsidP="008A470F">
      <w:pPr>
        <w:jc w:val="both"/>
        <w:rPr>
          <w:rFonts w:cs="Arial"/>
        </w:rPr>
      </w:pPr>
    </w:p>
    <w:p w14:paraId="118F1132" w14:textId="77777777" w:rsidR="008A470F" w:rsidRPr="004F43C0" w:rsidRDefault="008A470F" w:rsidP="004F43C0">
      <w:pPr>
        <w:pStyle w:val="Heading3-Numbers"/>
        <w:rPr>
          <w:sz w:val="22"/>
        </w:rPr>
      </w:pPr>
      <w:bookmarkStart w:id="17" w:name="_Toc473545226"/>
      <w:r w:rsidRPr="004F43C0">
        <w:rPr>
          <w:sz w:val="22"/>
        </w:rPr>
        <w:t>Rozšíření diskového pole HITACHI VSP G600 – lokalita datového centra B - SN: 410220</w:t>
      </w:r>
      <w:bookmarkEnd w:id="17"/>
    </w:p>
    <w:p w14:paraId="118F1133" w14:textId="77777777" w:rsidR="008A470F" w:rsidRPr="008A470F" w:rsidRDefault="008A470F" w:rsidP="008A470F">
      <w:pPr>
        <w:rPr>
          <w:rFonts w:cs="Arial"/>
        </w:rPr>
      </w:pPr>
    </w:p>
    <w:p w14:paraId="118F1134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diskové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G600 je provozováno v následující konfiguraci: </w:t>
      </w:r>
    </w:p>
    <w:p w14:paraId="118F1135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256GB </w:t>
      </w:r>
      <w:proofErr w:type="spellStart"/>
      <w:r w:rsidRPr="008A470F">
        <w:rPr>
          <w:rFonts w:cs="Arial"/>
          <w:color w:val="000000"/>
        </w:rPr>
        <w:t>cache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36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8x 16Gb/s FC port </w:t>
      </w:r>
    </w:p>
    <w:p w14:paraId="118F1137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13x 1.6TiB </w:t>
      </w:r>
      <w:proofErr w:type="spellStart"/>
      <w:r w:rsidRPr="008A470F">
        <w:rPr>
          <w:rFonts w:cs="Arial"/>
          <w:color w:val="000000"/>
        </w:rPr>
        <w:t>Flash</w:t>
      </w:r>
      <w:proofErr w:type="spellEnd"/>
      <w:r w:rsidRPr="008A470F">
        <w:rPr>
          <w:rFonts w:cs="Arial"/>
          <w:color w:val="000000"/>
        </w:rPr>
        <w:t xml:space="preserve"> Module Drive (FMD) disků </w:t>
      </w:r>
    </w:p>
    <w:p w14:paraId="118F1138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2x DBF</w:t>
      </w:r>
    </w:p>
    <w:p w14:paraId="118F1139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15x DBS </w:t>
      </w:r>
    </w:p>
    <w:p w14:paraId="118F113A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1x DB60</w:t>
      </w:r>
    </w:p>
    <w:p w14:paraId="118F113B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348x 600GB 10k SAS disků </w:t>
      </w:r>
    </w:p>
    <w:p w14:paraId="118F113C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54x 4TB 7.2k NL</w:t>
      </w:r>
      <w:r w:rsidR="00BD0527">
        <w:rPr>
          <w:rFonts w:cs="Arial"/>
          <w:color w:val="000000"/>
        </w:rPr>
        <w:t>-</w:t>
      </w:r>
      <w:r w:rsidRPr="008A470F">
        <w:rPr>
          <w:rFonts w:cs="Arial"/>
          <w:color w:val="000000"/>
        </w:rPr>
        <w:t xml:space="preserve">SAS disků </w:t>
      </w:r>
    </w:p>
    <w:p w14:paraId="118F113D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2x HNAS 4060 kontrolér </w:t>
      </w:r>
    </w:p>
    <w:p w14:paraId="118F113E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8x 10Gb/s </w:t>
      </w:r>
      <w:proofErr w:type="spellStart"/>
      <w:r w:rsidRPr="008A470F">
        <w:rPr>
          <w:rFonts w:cs="Arial"/>
          <w:color w:val="000000"/>
        </w:rPr>
        <w:t>Ethernet</w:t>
      </w:r>
      <w:proofErr w:type="spellEnd"/>
      <w:r w:rsidRPr="008A470F">
        <w:rPr>
          <w:rFonts w:cs="Arial"/>
          <w:color w:val="000000"/>
        </w:rPr>
        <w:t xml:space="preserve"> port </w:t>
      </w:r>
    </w:p>
    <w:p w14:paraId="118F113F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4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 diskovému poli jsou zakoupeny následující licence: </w:t>
      </w:r>
    </w:p>
    <w:p w14:paraId="118F1141" w14:textId="77777777" w:rsidR="008A470F" w:rsidRPr="008A470F" w:rsidRDefault="008A470F" w:rsidP="00946E92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SW UNLIMITED licence – SVOS, Mobility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Remote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42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4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Diskové pole disponuje volnými pozicemi pro diskové jednotky v tomto rozsahu </w:t>
      </w:r>
    </w:p>
    <w:p w14:paraId="118F1144" w14:textId="77777777" w:rsidR="008A470F" w:rsidRPr="008A470F" w:rsidRDefault="008A470F" w:rsidP="00946E92">
      <w:pPr>
        <w:pStyle w:val="Odstavecseseznamem"/>
        <w:numPr>
          <w:ilvl w:val="0"/>
          <w:numId w:val="19"/>
        </w:numPr>
        <w:jc w:val="both"/>
        <w:rPr>
          <w:rFonts w:cs="Arial"/>
        </w:rPr>
      </w:pPr>
      <w:r w:rsidRPr="008A470F">
        <w:rPr>
          <w:rFonts w:cs="Arial"/>
        </w:rPr>
        <w:t>11x FMD pozice</w:t>
      </w:r>
    </w:p>
    <w:p w14:paraId="118F1145" w14:textId="77777777" w:rsidR="008A470F" w:rsidRPr="008A470F" w:rsidRDefault="008A470F" w:rsidP="00946E92">
      <w:pPr>
        <w:pStyle w:val="Odstavecseseznamem"/>
        <w:numPr>
          <w:ilvl w:val="0"/>
          <w:numId w:val="19"/>
        </w:numPr>
        <w:jc w:val="both"/>
        <w:rPr>
          <w:rFonts w:cs="Arial"/>
        </w:rPr>
      </w:pPr>
      <w:r w:rsidRPr="008A470F">
        <w:rPr>
          <w:rFonts w:cs="Arial"/>
        </w:rPr>
        <w:t xml:space="preserve">12x SFF </w:t>
      </w:r>
    </w:p>
    <w:p w14:paraId="118F1146" w14:textId="77777777" w:rsidR="008A470F" w:rsidRPr="008A470F" w:rsidRDefault="008A470F" w:rsidP="00946E92">
      <w:pPr>
        <w:pStyle w:val="Odstavecseseznamem"/>
        <w:numPr>
          <w:ilvl w:val="0"/>
          <w:numId w:val="19"/>
        </w:numPr>
        <w:jc w:val="both"/>
        <w:rPr>
          <w:rFonts w:cs="Arial"/>
        </w:rPr>
      </w:pPr>
      <w:r w:rsidRPr="008A470F">
        <w:rPr>
          <w:rFonts w:cs="Arial"/>
        </w:rPr>
        <w:t>6x LFF</w:t>
      </w:r>
    </w:p>
    <w:p w14:paraId="118F1147" w14:textId="77777777" w:rsidR="008A470F" w:rsidRPr="008A470F" w:rsidRDefault="008A470F" w:rsidP="00946E92">
      <w:pPr>
        <w:jc w:val="both"/>
        <w:rPr>
          <w:rFonts w:cs="Arial"/>
        </w:rPr>
      </w:pPr>
    </w:p>
    <w:p w14:paraId="118F1148" w14:textId="77777777" w:rsidR="008A470F" w:rsidRPr="008A470F" w:rsidRDefault="008A470F" w:rsidP="00946E92">
      <w:pPr>
        <w:jc w:val="both"/>
        <w:rPr>
          <w:rFonts w:cs="Arial"/>
          <w:b/>
        </w:rPr>
      </w:pPr>
    </w:p>
    <w:p w14:paraId="118F1149" w14:textId="77777777" w:rsidR="008A470F" w:rsidRPr="008A470F" w:rsidRDefault="008A470F" w:rsidP="00946E92">
      <w:pPr>
        <w:ind w:firstLine="0"/>
        <w:jc w:val="both"/>
        <w:rPr>
          <w:rFonts w:cs="Arial"/>
        </w:rPr>
      </w:pPr>
      <w:bookmarkStart w:id="18" w:name="OLE_LINK6"/>
      <w:bookmarkStart w:id="19" w:name="OLE_LINK7"/>
      <w:r w:rsidRPr="008A470F">
        <w:rPr>
          <w:rFonts w:cs="Arial"/>
          <w:b/>
        </w:rPr>
        <w:t xml:space="preserve">Zadavatel požaduje rozšířit </w:t>
      </w:r>
      <w:r w:rsidRPr="008A470F">
        <w:rPr>
          <w:rFonts w:cs="Arial"/>
        </w:rPr>
        <w:t>diskové pole o níže uvedené:</w:t>
      </w:r>
    </w:p>
    <w:p w14:paraId="118F114A" w14:textId="77777777" w:rsidR="008A470F" w:rsidRPr="008A470F" w:rsidRDefault="008A470F" w:rsidP="00946E92">
      <w:pPr>
        <w:ind w:firstLine="0"/>
        <w:jc w:val="both"/>
        <w:rPr>
          <w:rFonts w:cs="Arial"/>
        </w:rPr>
      </w:pPr>
      <w:proofErr w:type="spellStart"/>
      <w:r w:rsidRPr="008A470F">
        <w:rPr>
          <w:rFonts w:cs="Arial"/>
        </w:rPr>
        <w:t>Pamětové</w:t>
      </w:r>
      <w:proofErr w:type="spellEnd"/>
      <w:r w:rsidRPr="008A470F">
        <w:rPr>
          <w:rFonts w:cs="Arial"/>
        </w:rPr>
        <w:t xml:space="preserve"> nosiče </w:t>
      </w:r>
    </w:p>
    <w:p w14:paraId="118F114B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23x 6.4 </w:t>
      </w:r>
      <w:proofErr w:type="spellStart"/>
      <w:r w:rsidRPr="008A470F">
        <w:rPr>
          <w:rFonts w:cs="Arial"/>
        </w:rPr>
        <w:t>TiB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Flash</w:t>
      </w:r>
      <w:proofErr w:type="spellEnd"/>
      <w:r w:rsidRPr="008A470F">
        <w:rPr>
          <w:rFonts w:cs="Arial"/>
        </w:rPr>
        <w:t xml:space="preserve"> Module Drive (FMD)</w:t>
      </w:r>
    </w:p>
    <w:p w14:paraId="118F114C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444x 1.8 TB SAS 10K 2.5“ disk </w:t>
      </w:r>
    </w:p>
    <w:p w14:paraId="118F114D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186x 6 TB  7.2k NL-SAS disk </w:t>
      </w:r>
    </w:p>
    <w:bookmarkEnd w:id="18"/>
    <w:bookmarkEnd w:id="19"/>
    <w:p w14:paraId="118F114E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4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počtu portů</w:t>
      </w:r>
    </w:p>
    <w:p w14:paraId="118F1150" w14:textId="77777777" w:rsidR="008A470F" w:rsidRPr="008A470F" w:rsidRDefault="008A470F" w:rsidP="00946E9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3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8x 16Gb/s FC port pro blokový přístup</w:t>
      </w:r>
    </w:p>
    <w:p w14:paraId="118F1151" w14:textId="77777777" w:rsidR="008A470F" w:rsidRPr="008A470F" w:rsidRDefault="008A470F" w:rsidP="00946E92">
      <w:pPr>
        <w:jc w:val="both"/>
        <w:rPr>
          <w:rFonts w:cs="Arial"/>
        </w:rPr>
      </w:pPr>
    </w:p>
    <w:p w14:paraId="118F1152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licencí SW</w:t>
      </w:r>
    </w:p>
    <w:p w14:paraId="118F1153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54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o licenci, </w:t>
      </w:r>
      <w:proofErr w:type="spellStart"/>
      <w:r w:rsidRPr="008A470F">
        <w:rPr>
          <w:rFonts w:cs="Arial"/>
        </w:rPr>
        <w:t>umožnující</w:t>
      </w:r>
      <w:proofErr w:type="spellEnd"/>
      <w:r w:rsidRPr="008A470F">
        <w:rPr>
          <w:rFonts w:cs="Arial"/>
        </w:rPr>
        <w:t xml:space="preserve"> provozování funkce </w:t>
      </w:r>
      <w:proofErr w:type="spellStart"/>
      <w:r w:rsidRPr="008A470F">
        <w:rPr>
          <w:rFonts w:cs="Arial"/>
        </w:rPr>
        <w:t>Global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Active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Device</w:t>
      </w:r>
      <w:proofErr w:type="spellEnd"/>
      <w:r w:rsidRPr="008A470F">
        <w:rPr>
          <w:rFonts w:cs="Arial"/>
        </w:rPr>
        <w:t xml:space="preserve"> (GAD)</w:t>
      </w:r>
    </w:p>
    <w:p w14:paraId="118F1155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o licenci umožňující </w:t>
      </w:r>
      <w:proofErr w:type="gramStart"/>
      <w:r w:rsidRPr="008A470F">
        <w:rPr>
          <w:rFonts w:cs="Arial"/>
        </w:rPr>
        <w:t>komplexní  monitoring</w:t>
      </w:r>
      <w:proofErr w:type="gramEnd"/>
      <w:r w:rsidRPr="008A470F">
        <w:rPr>
          <w:rFonts w:cs="Arial"/>
        </w:rPr>
        <w:t xml:space="preserve"> polí (monitorování výkonnosti, zatížitelnosti diskových skupin/host portů apod.)</w:t>
      </w:r>
    </w:p>
    <w:p w14:paraId="118F1156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57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58" w14:textId="77777777" w:rsidR="008A470F" w:rsidRPr="008A470F" w:rsidRDefault="008A470F" w:rsidP="00946E92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na nově dodaný hardware a software na dobu shodnou s podporou stávajícího hardware a software, min. do </w:t>
      </w:r>
      <w:proofErr w:type="gramStart"/>
      <w:r w:rsidRPr="008A470F">
        <w:rPr>
          <w:rFonts w:cs="Arial"/>
        </w:rPr>
        <w:t>31.10.2019</w:t>
      </w:r>
      <w:proofErr w:type="gramEnd"/>
    </w:p>
    <w:p w14:paraId="118F1159" w14:textId="77777777" w:rsidR="008A470F" w:rsidRPr="008A470F" w:rsidRDefault="008A470F" w:rsidP="00946E92">
      <w:pPr>
        <w:pStyle w:val="Odstavecseseznamem"/>
        <w:ind w:left="1080" w:firstLine="0"/>
        <w:jc w:val="both"/>
        <w:rPr>
          <w:rFonts w:cs="Arial"/>
        </w:rPr>
      </w:pPr>
    </w:p>
    <w:p w14:paraId="118F115A" w14:textId="77777777" w:rsidR="008A470F" w:rsidRPr="008A470F" w:rsidRDefault="008A470F" w:rsidP="00946E92">
      <w:pPr>
        <w:ind w:firstLine="0"/>
        <w:jc w:val="both"/>
        <w:rPr>
          <w:rFonts w:cs="Arial"/>
        </w:rPr>
      </w:pPr>
      <w:bookmarkStart w:id="20" w:name="OLE_LINK8"/>
      <w:bookmarkStart w:id="21" w:name="OLE_LINK9"/>
      <w:r w:rsidRPr="008A470F">
        <w:rPr>
          <w:rFonts w:cs="Arial"/>
        </w:rPr>
        <w:t xml:space="preserve">Zadavatel dále požaduje dodávku všech souvisejících komponent (hardware, software – licence), které jsou potřebné z důvodu realizace výše uvedených požadovaných kapacitních a funkčních rozšíření. </w:t>
      </w:r>
    </w:p>
    <w:bookmarkEnd w:id="20"/>
    <w:bookmarkEnd w:id="21"/>
    <w:p w14:paraId="118F115B" w14:textId="77777777" w:rsidR="008A470F" w:rsidRPr="008A470F" w:rsidRDefault="008A470F" w:rsidP="00946E92">
      <w:pPr>
        <w:jc w:val="both"/>
        <w:rPr>
          <w:rFonts w:cs="Arial"/>
        </w:rPr>
      </w:pPr>
    </w:p>
    <w:p w14:paraId="118F115C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Disky SAS 10K musí být umístěny v policích, které mají kapacitu 24 disků. </w:t>
      </w:r>
    </w:p>
    <w:p w14:paraId="118F115D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Disky SAN-NL 7.2K musí být umístěny v policích, které mají kapacitu 60 disků. </w:t>
      </w:r>
    </w:p>
    <w:p w14:paraId="118F115E" w14:textId="77777777" w:rsidR="008A470F" w:rsidRPr="008A470F" w:rsidRDefault="008A470F" w:rsidP="00946E92">
      <w:pPr>
        <w:jc w:val="both"/>
        <w:rPr>
          <w:rFonts w:cs="Arial"/>
        </w:rPr>
      </w:pPr>
    </w:p>
    <w:p w14:paraId="118F115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Diskové pole je umístěno v lokaci Datového centra B, ulice Na Poříčním Právu, Praha.</w:t>
      </w:r>
    </w:p>
    <w:p w14:paraId="118F1160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61" w14:textId="77777777" w:rsidR="008A470F" w:rsidRPr="008A470F" w:rsidRDefault="008A470F" w:rsidP="008A470F">
      <w:pPr>
        <w:jc w:val="both"/>
        <w:rPr>
          <w:rFonts w:cs="Arial"/>
        </w:rPr>
      </w:pPr>
    </w:p>
    <w:p w14:paraId="118F1162" w14:textId="77777777" w:rsidR="008A470F" w:rsidRPr="004F43C0" w:rsidRDefault="008A470F" w:rsidP="004F43C0">
      <w:pPr>
        <w:pStyle w:val="Heading3-Numbers"/>
        <w:rPr>
          <w:sz w:val="22"/>
        </w:rPr>
      </w:pPr>
      <w:bookmarkStart w:id="22" w:name="_Toc473545227"/>
      <w:r w:rsidRPr="004F43C0">
        <w:rPr>
          <w:sz w:val="22"/>
        </w:rPr>
        <w:t xml:space="preserve">Rozšíření 2ks diskových polí </w:t>
      </w:r>
      <w:proofErr w:type="spellStart"/>
      <w:r w:rsidRPr="004F43C0">
        <w:rPr>
          <w:sz w:val="22"/>
        </w:rPr>
        <w:t>Hitachi</w:t>
      </w:r>
      <w:proofErr w:type="spellEnd"/>
      <w:r w:rsidRPr="004F43C0">
        <w:rPr>
          <w:sz w:val="22"/>
        </w:rPr>
        <w:t xml:space="preserve"> VSP G200 – lokalita datové centrum A</w:t>
      </w:r>
      <w:bookmarkEnd w:id="22"/>
      <w:r w:rsidRPr="004F43C0">
        <w:rPr>
          <w:sz w:val="22"/>
        </w:rPr>
        <w:t xml:space="preserve"> </w:t>
      </w:r>
    </w:p>
    <w:p w14:paraId="118F1163" w14:textId="77777777" w:rsidR="008A470F" w:rsidRPr="008A470F" w:rsidRDefault="008A470F" w:rsidP="008A470F">
      <w:pPr>
        <w:pStyle w:val="Heading3-Numbers"/>
        <w:numPr>
          <w:ilvl w:val="0"/>
          <w:numId w:val="0"/>
        </w:numPr>
        <w:ind w:left="720"/>
        <w:jc w:val="both"/>
      </w:pPr>
    </w:p>
    <w:p w14:paraId="118F1164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disková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G200 jsou provozována v následující konfiguraci:</w:t>
      </w:r>
    </w:p>
    <w:p w14:paraId="118F1165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32GB cache</w:t>
      </w:r>
    </w:p>
    <w:p w14:paraId="118F1166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4x 16Gb/s FC port</w:t>
      </w:r>
    </w:p>
    <w:p w14:paraId="118F1167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3A4E7E">
        <w:rPr>
          <w:lang w:val="de-DE"/>
        </w:rPr>
        <w:t xml:space="preserve">96x 4TB 7.2K NL-SAS </w:t>
      </w:r>
      <w:proofErr w:type="spellStart"/>
      <w:r w:rsidRPr="003A4E7E">
        <w:rPr>
          <w:lang w:val="de-DE"/>
        </w:rPr>
        <w:t>disků</w:t>
      </w:r>
      <w:proofErr w:type="spellEnd"/>
    </w:p>
    <w:p w14:paraId="118F1168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2x DB60</w:t>
      </w:r>
    </w:p>
    <w:p w14:paraId="118F1169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6A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 diskovému poli jsou zakoupeny následující licence: </w:t>
      </w:r>
    </w:p>
    <w:p w14:paraId="118F116B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  <w:iCs/>
          <w:lang w:val="en-US"/>
        </w:rPr>
      </w:pPr>
      <w:r w:rsidRPr="008A470F">
        <w:rPr>
          <w:rFonts w:cs="Arial"/>
          <w:iCs/>
          <w:lang w:val="en-US"/>
        </w:rPr>
        <w:t xml:space="preserve">SW UNLIMITED </w:t>
      </w:r>
      <w:proofErr w:type="spellStart"/>
      <w:r w:rsidRPr="008A470F">
        <w:rPr>
          <w:rFonts w:cs="Arial"/>
          <w:iCs/>
          <w:lang w:val="en-US"/>
        </w:rPr>
        <w:t>licence</w:t>
      </w:r>
      <w:proofErr w:type="spellEnd"/>
      <w:r w:rsidRPr="008A470F">
        <w:rPr>
          <w:rFonts w:cs="Arial"/>
          <w:iCs/>
          <w:lang w:val="en-US"/>
        </w:rPr>
        <w:t xml:space="preserve"> – SVOS</w:t>
      </w:r>
    </w:p>
    <w:p w14:paraId="118F116C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6D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 xml:space="preserve">Zadavatel požaduje rozšířit každé </w:t>
      </w:r>
      <w:r w:rsidRPr="008A470F">
        <w:rPr>
          <w:rFonts w:cs="Arial"/>
        </w:rPr>
        <w:t>diskové pole o níže uvedené komponenty</w:t>
      </w:r>
    </w:p>
    <w:p w14:paraId="118F116E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60x 6 TB </w:t>
      </w:r>
      <w:r w:rsidRPr="003A4E7E">
        <w:t xml:space="preserve">7.2K NL-SAS disků vč. potřebného počtu diskových polic </w:t>
      </w:r>
    </w:p>
    <w:p w14:paraId="118F116F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3A4E7E">
        <w:t xml:space="preserve">36x 6TB 7.2K NL-SAS disků, které budou provozovány ve stávajících diskových policích </w:t>
      </w:r>
    </w:p>
    <w:p w14:paraId="118F1170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6x 6.4 </w:t>
      </w:r>
      <w:proofErr w:type="spellStart"/>
      <w:r w:rsidRPr="008A470F">
        <w:rPr>
          <w:rFonts w:cs="Arial"/>
        </w:rPr>
        <w:t>TiB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Flash</w:t>
      </w:r>
      <w:proofErr w:type="spellEnd"/>
      <w:r w:rsidRPr="008A470F">
        <w:rPr>
          <w:rFonts w:cs="Arial"/>
        </w:rPr>
        <w:t xml:space="preserve"> Module Drive (FMD) vč. potřebného počtu diskových polic </w:t>
      </w:r>
    </w:p>
    <w:p w14:paraId="118F1171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</w:t>
      </w:r>
      <w:proofErr w:type="spellStart"/>
      <w:r w:rsidRPr="008A470F">
        <w:rPr>
          <w:rFonts w:cs="Arial"/>
        </w:rPr>
        <w:t>umožnující</w:t>
      </w:r>
      <w:proofErr w:type="spellEnd"/>
      <w:r w:rsidRPr="008A470F">
        <w:rPr>
          <w:rFonts w:cs="Arial"/>
        </w:rPr>
        <w:t xml:space="preserve"> provozování funkce </w:t>
      </w:r>
      <w:bookmarkStart w:id="23" w:name="OLE_LINK62"/>
      <w:bookmarkStart w:id="24" w:name="OLE_LINK63"/>
      <w:r w:rsidRPr="008A470F">
        <w:rPr>
          <w:rFonts w:cs="Arial"/>
          <w:color w:val="000000"/>
        </w:rPr>
        <w:t xml:space="preserve">Mobility </w:t>
      </w:r>
      <w:proofErr w:type="spellStart"/>
      <w:r w:rsidRPr="008A470F">
        <w:rPr>
          <w:rFonts w:cs="Arial"/>
          <w:color w:val="000000"/>
        </w:rPr>
        <w:t>Package</w:t>
      </w:r>
      <w:bookmarkEnd w:id="23"/>
      <w:bookmarkEnd w:id="24"/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Remote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</w:p>
    <w:p w14:paraId="118F1172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umožňující </w:t>
      </w:r>
      <w:proofErr w:type="gramStart"/>
      <w:r w:rsidRPr="008A470F">
        <w:rPr>
          <w:rFonts w:cs="Arial"/>
        </w:rPr>
        <w:t>komplexní  monitoring</w:t>
      </w:r>
      <w:proofErr w:type="gramEnd"/>
      <w:r w:rsidRPr="008A470F">
        <w:rPr>
          <w:rFonts w:cs="Arial"/>
        </w:rPr>
        <w:t xml:space="preserve"> polí (monitorování výkonnosti, zatížitelnosti diskových skupin/host portů apod.)</w:t>
      </w:r>
    </w:p>
    <w:p w14:paraId="118F1173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  <w:color w:val="000000"/>
        </w:rPr>
        <w:t>4x 16Gb</w:t>
      </w:r>
      <w:r w:rsidRPr="008A470F">
        <w:rPr>
          <w:rFonts w:cs="Arial"/>
          <w:color w:val="000000"/>
          <w:lang w:val="en-US"/>
        </w:rPr>
        <w:t>/s FC port</w:t>
      </w:r>
    </w:p>
    <w:p w14:paraId="118F1174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3A4E7E">
        <w:rPr>
          <w:color w:val="000000"/>
          <w:lang w:val="de-DE"/>
        </w:rPr>
        <w:t xml:space="preserve">32GB </w:t>
      </w:r>
      <w:proofErr w:type="spellStart"/>
      <w:r w:rsidRPr="003A4E7E">
        <w:rPr>
          <w:color w:val="000000"/>
          <w:lang w:val="de-DE"/>
        </w:rPr>
        <w:t>cache</w:t>
      </w:r>
      <w:proofErr w:type="spellEnd"/>
      <w:r w:rsidRPr="003A4E7E">
        <w:rPr>
          <w:color w:val="000000"/>
          <w:lang w:val="de-DE"/>
        </w:rPr>
        <w:t xml:space="preserve"> pro </w:t>
      </w:r>
      <w:proofErr w:type="spellStart"/>
      <w:r w:rsidRPr="003A4E7E">
        <w:rPr>
          <w:color w:val="000000"/>
          <w:lang w:val="de-DE"/>
        </w:rPr>
        <w:t>každý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diskový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řadič</w:t>
      </w:r>
      <w:proofErr w:type="spellEnd"/>
      <w:r w:rsidRPr="003A4E7E">
        <w:rPr>
          <w:color w:val="000000"/>
          <w:lang w:val="de-DE"/>
        </w:rPr>
        <w:t xml:space="preserve"> </w:t>
      </w:r>
    </w:p>
    <w:p w14:paraId="118F1175" w14:textId="77777777" w:rsidR="008A470F" w:rsidRPr="008A470F" w:rsidRDefault="008A470F" w:rsidP="008A470F">
      <w:pPr>
        <w:pStyle w:val="Odstavecseseznamem"/>
        <w:ind w:left="1080" w:firstLine="0"/>
        <w:jc w:val="both"/>
        <w:rPr>
          <w:rFonts w:cs="Arial"/>
        </w:rPr>
      </w:pPr>
    </w:p>
    <w:p w14:paraId="118F1176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77" w14:textId="77777777" w:rsidR="008A470F" w:rsidRPr="008A470F" w:rsidRDefault="008A470F" w:rsidP="004F43C0">
      <w:pPr>
        <w:pStyle w:val="Odstavecseseznamem"/>
        <w:numPr>
          <w:ilvl w:val="0"/>
          <w:numId w:val="21"/>
        </w:numPr>
        <w:jc w:val="both"/>
        <w:rPr>
          <w:rFonts w:cs="Arial"/>
        </w:rPr>
      </w:pPr>
      <w:r w:rsidRPr="008A470F">
        <w:rPr>
          <w:rFonts w:cs="Arial"/>
        </w:rPr>
        <w:t xml:space="preserve">na nově dodaný hardware a software na dobu shodnou s podporou stávajícího hardware a software, min. do </w:t>
      </w:r>
      <w:proofErr w:type="gramStart"/>
      <w:r w:rsidRPr="008A470F">
        <w:rPr>
          <w:rFonts w:cs="Arial"/>
        </w:rPr>
        <w:t>31.10.2019</w:t>
      </w:r>
      <w:proofErr w:type="gramEnd"/>
      <w:r w:rsidRPr="008A470F">
        <w:rPr>
          <w:rFonts w:cs="Arial"/>
        </w:rPr>
        <w:t xml:space="preserve">. </w:t>
      </w:r>
    </w:p>
    <w:p w14:paraId="118F1178" w14:textId="77777777" w:rsidR="008A470F" w:rsidRPr="008A470F" w:rsidRDefault="008A470F" w:rsidP="004F43C0">
      <w:pPr>
        <w:pStyle w:val="Odstavecseseznamem"/>
        <w:numPr>
          <w:ilvl w:val="0"/>
          <w:numId w:val="21"/>
        </w:numPr>
        <w:jc w:val="both"/>
        <w:rPr>
          <w:rFonts w:cs="Arial"/>
        </w:rPr>
      </w:pPr>
      <w:proofErr w:type="spellStart"/>
      <w:r w:rsidRPr="008A470F">
        <w:rPr>
          <w:rFonts w:cs="Arial"/>
        </w:rPr>
        <w:t>Seriová</w:t>
      </w:r>
      <w:proofErr w:type="spellEnd"/>
      <w:r w:rsidRPr="008A470F">
        <w:rPr>
          <w:rFonts w:cs="Arial"/>
        </w:rPr>
        <w:t xml:space="preserve"> čísla polí, která budou rozšířena</w:t>
      </w:r>
    </w:p>
    <w:p w14:paraId="118F1179" w14:textId="77777777" w:rsidR="008A470F" w:rsidRPr="008A470F" w:rsidRDefault="008A470F" w:rsidP="004F43C0">
      <w:pPr>
        <w:pStyle w:val="Odstavecseseznamem"/>
        <w:numPr>
          <w:ilvl w:val="0"/>
          <w:numId w:val="21"/>
        </w:numPr>
        <w:ind w:left="1440"/>
        <w:jc w:val="both"/>
        <w:rPr>
          <w:rFonts w:cs="Arial"/>
        </w:rPr>
      </w:pPr>
      <w:r w:rsidRPr="008A470F">
        <w:rPr>
          <w:rFonts w:cs="Arial"/>
        </w:rPr>
        <w:t>490015</w:t>
      </w:r>
    </w:p>
    <w:p w14:paraId="118F117A" w14:textId="77777777" w:rsidR="008A470F" w:rsidRPr="008A470F" w:rsidRDefault="008A470F" w:rsidP="004F43C0">
      <w:pPr>
        <w:pStyle w:val="Odstavecseseznamem"/>
        <w:numPr>
          <w:ilvl w:val="0"/>
          <w:numId w:val="21"/>
        </w:numPr>
        <w:ind w:left="1440"/>
        <w:jc w:val="both"/>
        <w:rPr>
          <w:rFonts w:cs="Arial"/>
        </w:rPr>
      </w:pPr>
      <w:r w:rsidRPr="008A470F">
        <w:rPr>
          <w:rFonts w:cs="Arial"/>
        </w:rPr>
        <w:t>430033</w:t>
      </w:r>
    </w:p>
    <w:p w14:paraId="118F117B" w14:textId="77777777" w:rsidR="008A470F" w:rsidRPr="008A470F" w:rsidRDefault="008A470F" w:rsidP="008A470F">
      <w:pPr>
        <w:ind w:left="360"/>
        <w:jc w:val="both"/>
        <w:rPr>
          <w:rFonts w:cs="Arial"/>
        </w:rPr>
      </w:pPr>
    </w:p>
    <w:p w14:paraId="118F117C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Disková pole jsou umístěna v lokaci Datového centra A, ulice Sokolovská, Praha.</w:t>
      </w:r>
    </w:p>
    <w:p w14:paraId="118F117D" w14:textId="77777777" w:rsidR="008A470F" w:rsidRDefault="008A470F" w:rsidP="008A470F">
      <w:pPr>
        <w:jc w:val="both"/>
        <w:rPr>
          <w:rFonts w:cs="Arial"/>
        </w:rPr>
      </w:pPr>
    </w:p>
    <w:p w14:paraId="118F117E" w14:textId="77777777" w:rsidR="004F43C0" w:rsidRPr="008A470F" w:rsidRDefault="004F43C0" w:rsidP="008A470F">
      <w:pPr>
        <w:jc w:val="both"/>
        <w:rPr>
          <w:rFonts w:cs="Arial"/>
        </w:rPr>
      </w:pPr>
    </w:p>
    <w:p w14:paraId="118F117F" w14:textId="77777777" w:rsidR="008A470F" w:rsidRPr="004F43C0" w:rsidRDefault="008A470F" w:rsidP="004F43C0">
      <w:pPr>
        <w:pStyle w:val="Heading3-Numbers"/>
        <w:rPr>
          <w:sz w:val="22"/>
        </w:rPr>
      </w:pPr>
      <w:bookmarkStart w:id="25" w:name="_Toc473545228"/>
      <w:r w:rsidRPr="004F43C0">
        <w:rPr>
          <w:sz w:val="22"/>
        </w:rPr>
        <w:t xml:space="preserve">Rozšíření 2ks diskového pole </w:t>
      </w:r>
      <w:proofErr w:type="spellStart"/>
      <w:r w:rsidRPr="004F43C0">
        <w:rPr>
          <w:sz w:val="22"/>
        </w:rPr>
        <w:t>Hitachi</w:t>
      </w:r>
      <w:proofErr w:type="spellEnd"/>
      <w:r w:rsidRPr="004F43C0">
        <w:rPr>
          <w:sz w:val="22"/>
        </w:rPr>
        <w:t xml:space="preserve"> VSP G200 – lokalita datové centrum B</w:t>
      </w:r>
      <w:bookmarkEnd w:id="25"/>
    </w:p>
    <w:p w14:paraId="118F1180" w14:textId="77777777" w:rsidR="008A470F" w:rsidRPr="008A470F" w:rsidRDefault="008A470F" w:rsidP="008A470F">
      <w:pPr>
        <w:jc w:val="both"/>
        <w:rPr>
          <w:rFonts w:cs="Arial"/>
        </w:rPr>
      </w:pPr>
    </w:p>
    <w:p w14:paraId="118F1181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disková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G200 jsou provozována v následující konfiguraci:</w:t>
      </w:r>
    </w:p>
    <w:p w14:paraId="118F1182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32GB cache</w:t>
      </w:r>
    </w:p>
    <w:p w14:paraId="118F1183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4x 16Gb/s FC port</w:t>
      </w:r>
    </w:p>
    <w:p w14:paraId="118F1184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3A4E7E">
        <w:rPr>
          <w:lang w:val="de-DE"/>
        </w:rPr>
        <w:t xml:space="preserve">96x 4TB 7.2K NL-SAS </w:t>
      </w:r>
      <w:proofErr w:type="spellStart"/>
      <w:r w:rsidRPr="003A4E7E">
        <w:rPr>
          <w:lang w:val="de-DE"/>
        </w:rPr>
        <w:t>disků</w:t>
      </w:r>
      <w:proofErr w:type="spellEnd"/>
    </w:p>
    <w:p w14:paraId="118F1185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2x DB60</w:t>
      </w:r>
    </w:p>
    <w:p w14:paraId="118F1186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87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 diskovému poli jsou zakoupeny následující licence: </w:t>
      </w:r>
    </w:p>
    <w:p w14:paraId="118F1188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  <w:iCs/>
          <w:lang w:val="en-US"/>
        </w:rPr>
      </w:pPr>
      <w:r w:rsidRPr="008A470F">
        <w:rPr>
          <w:rFonts w:cs="Arial"/>
          <w:iCs/>
          <w:lang w:val="en-US"/>
        </w:rPr>
        <w:t xml:space="preserve">SW UNLIMITED </w:t>
      </w:r>
      <w:proofErr w:type="spellStart"/>
      <w:r w:rsidRPr="008A470F">
        <w:rPr>
          <w:rFonts w:cs="Arial"/>
          <w:iCs/>
          <w:lang w:val="en-US"/>
        </w:rPr>
        <w:t>licence</w:t>
      </w:r>
      <w:proofErr w:type="spellEnd"/>
      <w:r w:rsidRPr="008A470F">
        <w:rPr>
          <w:rFonts w:cs="Arial"/>
          <w:iCs/>
          <w:lang w:val="en-US"/>
        </w:rPr>
        <w:t xml:space="preserve"> – SVOS</w:t>
      </w:r>
    </w:p>
    <w:p w14:paraId="118F1189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8A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8B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 xml:space="preserve">Zadavatel požaduje rozšířit každé </w:t>
      </w:r>
      <w:r w:rsidRPr="008A470F">
        <w:rPr>
          <w:rFonts w:cs="Arial"/>
        </w:rPr>
        <w:t>diskové pole o níže uvedené komponenty</w:t>
      </w:r>
    </w:p>
    <w:p w14:paraId="118F118C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60x 6 TB </w:t>
      </w:r>
      <w:r w:rsidRPr="003A4E7E">
        <w:t xml:space="preserve">7.2K NL-SAS disků vč. potřebného počtu diskových polic </w:t>
      </w:r>
    </w:p>
    <w:p w14:paraId="118F118D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3A4E7E">
        <w:t xml:space="preserve">36x 6TB 7.2K NL-SAS disků, které budou provozovány ve stávajících diskových policích </w:t>
      </w:r>
    </w:p>
    <w:p w14:paraId="118F118E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6x 6.4 </w:t>
      </w:r>
      <w:proofErr w:type="spellStart"/>
      <w:r w:rsidRPr="008A470F">
        <w:rPr>
          <w:rFonts w:cs="Arial"/>
        </w:rPr>
        <w:t>TiB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Flash</w:t>
      </w:r>
      <w:proofErr w:type="spellEnd"/>
      <w:r w:rsidRPr="008A470F">
        <w:rPr>
          <w:rFonts w:cs="Arial"/>
        </w:rPr>
        <w:t xml:space="preserve"> Module Drive (FMD) vč. potřebného počtu diskových polic </w:t>
      </w:r>
    </w:p>
    <w:p w14:paraId="118F118F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</w:t>
      </w:r>
      <w:proofErr w:type="spellStart"/>
      <w:r w:rsidRPr="008A470F">
        <w:rPr>
          <w:rFonts w:cs="Arial"/>
        </w:rPr>
        <w:t>umožnující</w:t>
      </w:r>
      <w:proofErr w:type="spellEnd"/>
      <w:r w:rsidRPr="008A470F">
        <w:rPr>
          <w:rFonts w:cs="Arial"/>
        </w:rPr>
        <w:t xml:space="preserve"> provozování funkce </w:t>
      </w:r>
      <w:r w:rsidRPr="008A470F">
        <w:rPr>
          <w:rFonts w:cs="Arial"/>
          <w:color w:val="000000"/>
        </w:rPr>
        <w:t xml:space="preserve">Mobility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Remote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90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umožňující </w:t>
      </w:r>
      <w:proofErr w:type="gramStart"/>
      <w:r w:rsidRPr="008A470F">
        <w:rPr>
          <w:rFonts w:cs="Arial"/>
        </w:rPr>
        <w:t>komplexní  monitoring</w:t>
      </w:r>
      <w:proofErr w:type="gramEnd"/>
      <w:r w:rsidRPr="008A470F">
        <w:rPr>
          <w:rFonts w:cs="Arial"/>
        </w:rPr>
        <w:t xml:space="preserve"> polí (monitorování výkonnosti, zatížitelnosti diskových skupin/host portů apod.)</w:t>
      </w:r>
    </w:p>
    <w:p w14:paraId="118F1191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  <w:color w:val="000000"/>
        </w:rPr>
        <w:t>4x 16Gb</w:t>
      </w:r>
      <w:r w:rsidRPr="008A470F">
        <w:rPr>
          <w:rFonts w:cs="Arial"/>
          <w:color w:val="000000"/>
          <w:lang w:val="en-US"/>
        </w:rPr>
        <w:t>/s FC port</w:t>
      </w:r>
    </w:p>
    <w:p w14:paraId="118F1192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3A4E7E">
        <w:rPr>
          <w:color w:val="000000"/>
          <w:lang w:val="de-DE"/>
        </w:rPr>
        <w:t xml:space="preserve">32GB </w:t>
      </w:r>
      <w:proofErr w:type="spellStart"/>
      <w:r w:rsidRPr="003A4E7E">
        <w:rPr>
          <w:color w:val="000000"/>
          <w:lang w:val="de-DE"/>
        </w:rPr>
        <w:t>cach</w:t>
      </w:r>
      <w:proofErr w:type="spellEnd"/>
      <w:r w:rsidRPr="003A4E7E">
        <w:rPr>
          <w:color w:val="000000"/>
          <w:lang w:val="de-DE"/>
        </w:rPr>
        <w:t xml:space="preserve"> pro </w:t>
      </w:r>
      <w:proofErr w:type="spellStart"/>
      <w:r w:rsidRPr="003A4E7E">
        <w:rPr>
          <w:color w:val="000000"/>
          <w:lang w:val="de-DE"/>
        </w:rPr>
        <w:t>každý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diskový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řadič</w:t>
      </w:r>
      <w:proofErr w:type="spellEnd"/>
    </w:p>
    <w:p w14:paraId="118F1193" w14:textId="77777777" w:rsidR="008A470F" w:rsidRPr="008A470F" w:rsidRDefault="008A470F" w:rsidP="008A470F">
      <w:pPr>
        <w:pStyle w:val="Odstavecseseznamem"/>
        <w:ind w:left="1080" w:firstLine="0"/>
        <w:jc w:val="both"/>
        <w:rPr>
          <w:rFonts w:cs="Arial"/>
        </w:rPr>
      </w:pPr>
    </w:p>
    <w:p w14:paraId="118F1194" w14:textId="77777777" w:rsidR="008A470F" w:rsidRPr="008A470F" w:rsidRDefault="008A470F" w:rsidP="008A470F">
      <w:pPr>
        <w:pStyle w:val="Odstavecseseznamem"/>
        <w:ind w:left="1080" w:firstLine="0"/>
        <w:jc w:val="both"/>
        <w:rPr>
          <w:rFonts w:cs="Arial"/>
        </w:rPr>
      </w:pPr>
    </w:p>
    <w:p w14:paraId="118F1195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96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na nově dodaný hardware a software na dobu shodnou s podporou stávajícího hardware a software, min. do </w:t>
      </w:r>
      <w:proofErr w:type="gramStart"/>
      <w:r w:rsidRPr="008A470F">
        <w:rPr>
          <w:rFonts w:cs="Arial"/>
          <w:color w:val="000000"/>
        </w:rPr>
        <w:t>31.10.2019</w:t>
      </w:r>
      <w:proofErr w:type="gramEnd"/>
    </w:p>
    <w:p w14:paraId="118F1197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  <w:color w:val="000000"/>
        </w:rPr>
      </w:pPr>
      <w:proofErr w:type="spellStart"/>
      <w:r w:rsidRPr="008A470F">
        <w:rPr>
          <w:rFonts w:cs="Arial"/>
          <w:color w:val="000000"/>
        </w:rPr>
        <w:t>Seriová</w:t>
      </w:r>
      <w:proofErr w:type="spellEnd"/>
      <w:r w:rsidRPr="008A470F">
        <w:rPr>
          <w:rFonts w:cs="Arial"/>
          <w:color w:val="000000"/>
        </w:rPr>
        <w:t xml:space="preserve"> čísla polí, která budou rozšířena</w:t>
      </w:r>
    </w:p>
    <w:p w14:paraId="118F1198" w14:textId="77777777" w:rsidR="008A470F" w:rsidRPr="008A470F" w:rsidRDefault="008A470F" w:rsidP="004F43C0">
      <w:pPr>
        <w:pStyle w:val="Odstavecseseznamem"/>
        <w:numPr>
          <w:ilvl w:val="1"/>
          <w:numId w:val="21"/>
        </w:numPr>
        <w:jc w:val="both"/>
        <w:rPr>
          <w:rFonts w:cs="Arial"/>
        </w:rPr>
      </w:pPr>
      <w:r w:rsidRPr="008A470F">
        <w:rPr>
          <w:rFonts w:cs="Arial"/>
        </w:rPr>
        <w:t>490002</w:t>
      </w:r>
    </w:p>
    <w:p w14:paraId="118F1199" w14:textId="77777777" w:rsidR="008A470F" w:rsidRPr="008A470F" w:rsidRDefault="008A470F" w:rsidP="004F43C0">
      <w:pPr>
        <w:pStyle w:val="Odstavecseseznamem"/>
        <w:numPr>
          <w:ilvl w:val="1"/>
          <w:numId w:val="21"/>
        </w:numPr>
        <w:jc w:val="both"/>
        <w:rPr>
          <w:rFonts w:cs="Arial"/>
        </w:rPr>
      </w:pPr>
      <w:r w:rsidRPr="008A470F">
        <w:rPr>
          <w:rFonts w:cs="Arial"/>
        </w:rPr>
        <w:t>490008</w:t>
      </w:r>
    </w:p>
    <w:p w14:paraId="118F119A" w14:textId="77777777" w:rsidR="008A470F" w:rsidRPr="008A470F" w:rsidRDefault="008A470F" w:rsidP="008A470F">
      <w:pPr>
        <w:jc w:val="both"/>
        <w:rPr>
          <w:rFonts w:cs="Arial"/>
        </w:rPr>
      </w:pPr>
    </w:p>
    <w:p w14:paraId="118F119B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Disková pole jsou umístěna v lokaci </w:t>
      </w:r>
      <w:bookmarkStart w:id="26" w:name="OLE_LINK24"/>
      <w:bookmarkStart w:id="27" w:name="OLE_LINK25"/>
      <w:bookmarkStart w:id="28" w:name="OLE_LINK26"/>
      <w:r w:rsidRPr="008A470F">
        <w:rPr>
          <w:rFonts w:cs="Arial"/>
        </w:rPr>
        <w:t>Datového centra B, ulice Na Poříčním Právu, Praha.</w:t>
      </w:r>
      <w:bookmarkEnd w:id="26"/>
      <w:bookmarkEnd w:id="27"/>
      <w:bookmarkEnd w:id="28"/>
    </w:p>
    <w:p w14:paraId="118F119C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9D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9E" w14:textId="77777777" w:rsidR="008A470F" w:rsidRPr="004F43C0" w:rsidRDefault="008A470F" w:rsidP="004F43C0">
      <w:pPr>
        <w:pStyle w:val="Heading3-Numbers"/>
        <w:rPr>
          <w:sz w:val="22"/>
        </w:rPr>
      </w:pPr>
      <w:bookmarkStart w:id="29" w:name="_Toc473545229"/>
      <w:r w:rsidRPr="004F43C0">
        <w:rPr>
          <w:sz w:val="22"/>
        </w:rPr>
        <w:t xml:space="preserve">Rozšíření 4ks diskových polí </w:t>
      </w:r>
      <w:proofErr w:type="spellStart"/>
      <w:r w:rsidRPr="004F43C0">
        <w:rPr>
          <w:sz w:val="22"/>
        </w:rPr>
        <w:t>Hitachi</w:t>
      </w:r>
      <w:proofErr w:type="spellEnd"/>
      <w:r w:rsidRPr="004F43C0">
        <w:rPr>
          <w:sz w:val="22"/>
        </w:rPr>
        <w:t xml:space="preserve"> VSP G200 – lokalita datové centrum A</w:t>
      </w:r>
      <w:bookmarkEnd w:id="29"/>
    </w:p>
    <w:p w14:paraId="118F119F" w14:textId="77777777" w:rsidR="008A470F" w:rsidRPr="008A470F" w:rsidRDefault="008A470F" w:rsidP="008A470F">
      <w:pPr>
        <w:pStyle w:val="Heading3-Numbers"/>
        <w:numPr>
          <w:ilvl w:val="0"/>
          <w:numId w:val="0"/>
        </w:numPr>
        <w:ind w:left="720"/>
        <w:jc w:val="both"/>
      </w:pPr>
    </w:p>
    <w:p w14:paraId="118F11A0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disková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G200 jsou provozována v následující konfiguraci:</w:t>
      </w:r>
    </w:p>
    <w:p w14:paraId="118F11A1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32GB cache</w:t>
      </w:r>
    </w:p>
    <w:p w14:paraId="118F11A2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4x 16Gb/s FC port</w:t>
      </w:r>
    </w:p>
    <w:p w14:paraId="118F11A3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 xml:space="preserve">96x 1.2TB 10K SAS </w:t>
      </w:r>
      <w:proofErr w:type="spellStart"/>
      <w:r w:rsidRPr="008A470F">
        <w:rPr>
          <w:rFonts w:cs="Arial"/>
          <w:iCs/>
          <w:lang w:val="en-US"/>
        </w:rPr>
        <w:t>disků</w:t>
      </w:r>
      <w:proofErr w:type="spellEnd"/>
    </w:p>
    <w:p w14:paraId="118F11A4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3x DBS</w:t>
      </w:r>
    </w:p>
    <w:p w14:paraId="118F11A5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A6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 diskovému poli jsou zakoupeny následující licence: </w:t>
      </w:r>
    </w:p>
    <w:p w14:paraId="118F11A7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  <w:iCs/>
          <w:lang w:val="en-US"/>
        </w:rPr>
      </w:pPr>
      <w:r w:rsidRPr="008A470F">
        <w:rPr>
          <w:rFonts w:cs="Arial"/>
          <w:iCs/>
          <w:lang w:val="en-US"/>
        </w:rPr>
        <w:t xml:space="preserve">SW UNLIMITED </w:t>
      </w:r>
      <w:proofErr w:type="spellStart"/>
      <w:r w:rsidRPr="008A470F">
        <w:rPr>
          <w:rFonts w:cs="Arial"/>
          <w:iCs/>
          <w:lang w:val="en-US"/>
        </w:rPr>
        <w:t>licence</w:t>
      </w:r>
      <w:proofErr w:type="spellEnd"/>
      <w:r w:rsidRPr="008A470F">
        <w:rPr>
          <w:rFonts w:cs="Arial"/>
          <w:iCs/>
          <w:lang w:val="en-US"/>
        </w:rPr>
        <w:t xml:space="preserve"> – SVOS, Remote Replication Package</w:t>
      </w:r>
    </w:p>
    <w:p w14:paraId="118F11A8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A9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AA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 xml:space="preserve">Zadavatel požaduje rozšířit každé </w:t>
      </w:r>
      <w:r w:rsidRPr="008A470F">
        <w:rPr>
          <w:rFonts w:cs="Arial"/>
        </w:rPr>
        <w:t>diskové pole o níže uvedené komponenty</w:t>
      </w:r>
    </w:p>
    <w:p w14:paraId="118F11AB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lastRenderedPageBreak/>
        <w:t>60x 1.8 TB 10</w:t>
      </w:r>
      <w:r w:rsidRPr="003A4E7E">
        <w:t xml:space="preserve">K SAS disků vč. potřebného počtu diskových polic </w:t>
      </w:r>
    </w:p>
    <w:p w14:paraId="118F11AC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6x 6.4 </w:t>
      </w:r>
      <w:proofErr w:type="spellStart"/>
      <w:r w:rsidRPr="008A470F">
        <w:rPr>
          <w:rFonts w:cs="Arial"/>
        </w:rPr>
        <w:t>TiB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Flash</w:t>
      </w:r>
      <w:proofErr w:type="spellEnd"/>
      <w:r w:rsidRPr="008A470F">
        <w:rPr>
          <w:rFonts w:cs="Arial"/>
        </w:rPr>
        <w:t xml:space="preserve"> Module Drive (FMD) vč. potřebného počtu diskových polic </w:t>
      </w:r>
    </w:p>
    <w:p w14:paraId="118F11AD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</w:t>
      </w:r>
      <w:proofErr w:type="spellStart"/>
      <w:r w:rsidRPr="008A470F">
        <w:rPr>
          <w:rFonts w:cs="Arial"/>
        </w:rPr>
        <w:t>umožnující</w:t>
      </w:r>
      <w:proofErr w:type="spellEnd"/>
      <w:r w:rsidRPr="008A470F">
        <w:rPr>
          <w:rFonts w:cs="Arial"/>
        </w:rPr>
        <w:t xml:space="preserve"> provozování funkce </w:t>
      </w:r>
      <w:r w:rsidRPr="008A470F">
        <w:rPr>
          <w:rFonts w:cs="Arial"/>
          <w:color w:val="000000"/>
        </w:rPr>
        <w:t xml:space="preserve">Mobility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AE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umožňující </w:t>
      </w:r>
      <w:proofErr w:type="gramStart"/>
      <w:r w:rsidRPr="008A470F">
        <w:rPr>
          <w:rFonts w:cs="Arial"/>
        </w:rPr>
        <w:t>komplexní  monitoring</w:t>
      </w:r>
      <w:proofErr w:type="gramEnd"/>
      <w:r w:rsidRPr="008A470F">
        <w:rPr>
          <w:rFonts w:cs="Arial"/>
        </w:rPr>
        <w:t xml:space="preserve"> polí (monitorování výkonnosti, zatížitelnosti diskových skupin/host portů apod.)</w:t>
      </w:r>
    </w:p>
    <w:p w14:paraId="118F11AF" w14:textId="77777777" w:rsidR="00404665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  <w:color w:val="000000"/>
        </w:rPr>
        <w:t>4x 16Gb</w:t>
      </w:r>
      <w:r w:rsidRPr="008A470F">
        <w:rPr>
          <w:rFonts w:cs="Arial"/>
          <w:color w:val="000000"/>
          <w:lang w:val="en-US"/>
        </w:rPr>
        <w:t>/s FC port</w:t>
      </w:r>
    </w:p>
    <w:p w14:paraId="118F11B0" w14:textId="77777777" w:rsidR="008A470F" w:rsidRPr="00404665" w:rsidRDefault="008A470F" w:rsidP="00404665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404665">
        <w:rPr>
          <w:rFonts w:cs="Arial"/>
          <w:color w:val="000000"/>
        </w:rPr>
        <w:t xml:space="preserve">32GB </w:t>
      </w:r>
      <w:proofErr w:type="spellStart"/>
      <w:r w:rsidRPr="00404665">
        <w:rPr>
          <w:rFonts w:cs="Arial"/>
          <w:color w:val="000000"/>
        </w:rPr>
        <w:t>cache</w:t>
      </w:r>
      <w:proofErr w:type="spellEnd"/>
      <w:r w:rsidRPr="00404665">
        <w:rPr>
          <w:rFonts w:cs="Arial"/>
          <w:color w:val="000000"/>
        </w:rPr>
        <w:t xml:space="preserve"> pro každý diskový </w:t>
      </w:r>
      <w:proofErr w:type="spellStart"/>
      <w:r w:rsidRPr="00404665">
        <w:rPr>
          <w:rFonts w:cs="Arial"/>
          <w:color w:val="000000"/>
        </w:rPr>
        <w:t>kontroler</w:t>
      </w:r>
      <w:proofErr w:type="spellEnd"/>
    </w:p>
    <w:p w14:paraId="118F11B1" w14:textId="77777777" w:rsidR="008A470F" w:rsidRPr="008A470F" w:rsidRDefault="008A470F" w:rsidP="008A470F">
      <w:pPr>
        <w:pStyle w:val="Odstavecseseznamem"/>
        <w:ind w:left="1080" w:firstLine="0"/>
        <w:jc w:val="both"/>
        <w:rPr>
          <w:rFonts w:cs="Arial"/>
        </w:rPr>
      </w:pPr>
    </w:p>
    <w:p w14:paraId="118F11B2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B3" w14:textId="77777777" w:rsidR="008A470F" w:rsidRPr="008A470F" w:rsidRDefault="008A470F" w:rsidP="008A470F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8A470F">
        <w:rPr>
          <w:rFonts w:cs="Arial"/>
        </w:rPr>
        <w:t xml:space="preserve">na nově dodaný hardware a software do </w:t>
      </w:r>
      <w:proofErr w:type="gramStart"/>
      <w:r w:rsidRPr="008A470F">
        <w:rPr>
          <w:rFonts w:cs="Arial"/>
        </w:rPr>
        <w:t>3</w:t>
      </w:r>
      <w:r w:rsidR="00D64953">
        <w:rPr>
          <w:rFonts w:cs="Arial"/>
        </w:rPr>
        <w:t>1</w:t>
      </w:r>
      <w:r w:rsidRPr="008A470F">
        <w:rPr>
          <w:rFonts w:cs="Arial"/>
        </w:rPr>
        <w:t>.10.2019</w:t>
      </w:r>
      <w:proofErr w:type="gramEnd"/>
      <w:r w:rsidRPr="008A470F">
        <w:rPr>
          <w:rFonts w:cs="Arial"/>
        </w:rPr>
        <w:t xml:space="preserve"> </w:t>
      </w:r>
    </w:p>
    <w:p w14:paraId="118F11B4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B5" w14:textId="77777777" w:rsidR="008A470F" w:rsidRPr="008A470F" w:rsidRDefault="008A470F" w:rsidP="008A470F">
      <w:pPr>
        <w:ind w:firstLine="0"/>
        <w:jc w:val="both"/>
        <w:rPr>
          <w:rFonts w:cs="Arial"/>
        </w:rPr>
      </w:pPr>
      <w:proofErr w:type="spellStart"/>
      <w:r w:rsidRPr="008A470F">
        <w:rPr>
          <w:rFonts w:cs="Arial"/>
        </w:rPr>
        <w:t>Seriové</w:t>
      </w:r>
      <w:proofErr w:type="spellEnd"/>
      <w:r w:rsidRPr="008A470F">
        <w:rPr>
          <w:rFonts w:cs="Arial"/>
        </w:rPr>
        <w:t xml:space="preserve"> čísla polí, která budou rozšířena</w:t>
      </w:r>
    </w:p>
    <w:p w14:paraId="118F11B6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420272</w:t>
      </w:r>
    </w:p>
    <w:p w14:paraId="118F11B7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420314</w:t>
      </w:r>
    </w:p>
    <w:p w14:paraId="118F11B8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420331</w:t>
      </w:r>
    </w:p>
    <w:p w14:paraId="118F11B9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420276</w:t>
      </w:r>
    </w:p>
    <w:p w14:paraId="118F11BA" w14:textId="77777777" w:rsidR="008A470F" w:rsidRPr="008A470F" w:rsidRDefault="008A470F" w:rsidP="008A470F">
      <w:pPr>
        <w:jc w:val="both"/>
        <w:rPr>
          <w:rFonts w:cs="Arial"/>
        </w:rPr>
      </w:pPr>
    </w:p>
    <w:p w14:paraId="118F11BB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Disková pole jsou umístěna v lokaci Datového centra A, ulice Sokolovská, Praha.</w:t>
      </w:r>
    </w:p>
    <w:p w14:paraId="118F11BC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BD" w14:textId="77777777" w:rsidR="008A470F" w:rsidRPr="004F43C0" w:rsidRDefault="008A470F" w:rsidP="004F43C0">
      <w:pPr>
        <w:pStyle w:val="Heading3-Numbers"/>
        <w:rPr>
          <w:sz w:val="22"/>
        </w:rPr>
      </w:pPr>
      <w:bookmarkStart w:id="30" w:name="_Toc473545230"/>
      <w:r w:rsidRPr="004F43C0">
        <w:rPr>
          <w:sz w:val="22"/>
        </w:rPr>
        <w:t xml:space="preserve">Rozšíření 4ks diskových polí </w:t>
      </w:r>
      <w:proofErr w:type="spellStart"/>
      <w:r w:rsidRPr="004F43C0">
        <w:rPr>
          <w:sz w:val="22"/>
        </w:rPr>
        <w:t>Hitachi</w:t>
      </w:r>
      <w:proofErr w:type="spellEnd"/>
      <w:r w:rsidRPr="004F43C0">
        <w:rPr>
          <w:sz w:val="22"/>
        </w:rPr>
        <w:t xml:space="preserve"> VSP G200 – lokalita datové centrum B</w:t>
      </w:r>
      <w:bookmarkEnd w:id="30"/>
    </w:p>
    <w:p w14:paraId="118F11BE" w14:textId="77777777" w:rsidR="008A470F" w:rsidRPr="008A470F" w:rsidRDefault="008A470F" w:rsidP="008A470F">
      <w:pPr>
        <w:pStyle w:val="Nadpis21"/>
        <w:numPr>
          <w:ilvl w:val="0"/>
          <w:numId w:val="0"/>
        </w:numPr>
        <w:ind w:left="576" w:hanging="576"/>
      </w:pPr>
    </w:p>
    <w:p w14:paraId="118F11BF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disková pole </w:t>
      </w:r>
      <w:proofErr w:type="spellStart"/>
      <w:r w:rsidRPr="008A470F">
        <w:rPr>
          <w:rFonts w:cs="Arial"/>
        </w:rPr>
        <w:t>Hitachi</w:t>
      </w:r>
      <w:proofErr w:type="spellEnd"/>
      <w:r w:rsidRPr="008A470F">
        <w:rPr>
          <w:rFonts w:cs="Arial"/>
        </w:rPr>
        <w:t xml:space="preserve"> VSP G200 jsou provozována v následující konfiguraci:</w:t>
      </w:r>
    </w:p>
    <w:p w14:paraId="118F11C0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32GB cache</w:t>
      </w:r>
    </w:p>
    <w:p w14:paraId="118F11C1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4x 16Gb/s FC port</w:t>
      </w:r>
    </w:p>
    <w:p w14:paraId="118F11C2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 xml:space="preserve">96x 1.2TB 10K SAS </w:t>
      </w:r>
      <w:proofErr w:type="spellStart"/>
      <w:r w:rsidRPr="008A470F">
        <w:rPr>
          <w:rFonts w:cs="Arial"/>
          <w:iCs/>
          <w:lang w:val="en-US"/>
        </w:rPr>
        <w:t>disků</w:t>
      </w:r>
      <w:proofErr w:type="spellEnd"/>
    </w:p>
    <w:p w14:paraId="118F11C3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8A470F">
        <w:rPr>
          <w:rFonts w:cs="Arial"/>
          <w:iCs/>
          <w:lang w:val="en-US"/>
        </w:rPr>
        <w:t>3x DBS</w:t>
      </w:r>
    </w:p>
    <w:p w14:paraId="118F11C4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C5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 diskovému poli jsou zakoupeny následující licence: </w:t>
      </w:r>
    </w:p>
    <w:p w14:paraId="118F11C6" w14:textId="77777777" w:rsidR="008A470F" w:rsidRPr="008A470F" w:rsidRDefault="008A470F" w:rsidP="008A470F">
      <w:pPr>
        <w:pStyle w:val="Odstavecseseznamem"/>
        <w:numPr>
          <w:ilvl w:val="0"/>
          <w:numId w:val="12"/>
        </w:numPr>
        <w:jc w:val="both"/>
        <w:rPr>
          <w:rFonts w:cs="Arial"/>
          <w:iCs/>
          <w:lang w:val="en-US"/>
        </w:rPr>
      </w:pPr>
      <w:r w:rsidRPr="008A470F">
        <w:rPr>
          <w:rFonts w:cs="Arial"/>
          <w:iCs/>
          <w:lang w:val="en-US"/>
        </w:rPr>
        <w:t xml:space="preserve">SW UNLIMITED </w:t>
      </w:r>
      <w:proofErr w:type="spellStart"/>
      <w:r w:rsidRPr="008A470F">
        <w:rPr>
          <w:rFonts w:cs="Arial"/>
          <w:iCs/>
          <w:lang w:val="en-US"/>
        </w:rPr>
        <w:t>licence</w:t>
      </w:r>
      <w:proofErr w:type="spellEnd"/>
      <w:r w:rsidRPr="008A470F">
        <w:rPr>
          <w:rFonts w:cs="Arial"/>
          <w:iCs/>
          <w:lang w:val="en-US"/>
        </w:rPr>
        <w:t xml:space="preserve"> – SVOS, Remote Replication Package</w:t>
      </w:r>
    </w:p>
    <w:p w14:paraId="118F11C7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C8" w14:textId="77777777" w:rsidR="008A470F" w:rsidRPr="008A470F" w:rsidRDefault="008A470F" w:rsidP="008A470F">
      <w:pPr>
        <w:jc w:val="both"/>
        <w:rPr>
          <w:rFonts w:cs="Arial"/>
          <w:i/>
        </w:rPr>
      </w:pPr>
    </w:p>
    <w:p w14:paraId="118F11C9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 xml:space="preserve">Zadavatel požaduje rozšířit </w:t>
      </w:r>
      <w:r w:rsidRPr="008A470F">
        <w:rPr>
          <w:rFonts w:cs="Arial"/>
        </w:rPr>
        <w:t>diskové pole o níže uvedené komponenty</w:t>
      </w:r>
    </w:p>
    <w:p w14:paraId="118F11CA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>60x 1.8 TB 10</w:t>
      </w:r>
      <w:r w:rsidRPr="003A4E7E">
        <w:t xml:space="preserve">K SAS disků vč. potřebného počtu diskových polic </w:t>
      </w:r>
    </w:p>
    <w:p w14:paraId="118F11CB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6x 6.4 </w:t>
      </w:r>
      <w:proofErr w:type="spellStart"/>
      <w:r w:rsidRPr="008A470F">
        <w:rPr>
          <w:rFonts w:cs="Arial"/>
        </w:rPr>
        <w:t>TiB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Flash</w:t>
      </w:r>
      <w:proofErr w:type="spellEnd"/>
      <w:r w:rsidRPr="008A470F">
        <w:rPr>
          <w:rFonts w:cs="Arial"/>
        </w:rPr>
        <w:t xml:space="preserve"> Module Drive (FMD) vč. potřebného počtu diskových polic </w:t>
      </w:r>
    </w:p>
    <w:p w14:paraId="118F11CC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</w:t>
      </w:r>
      <w:proofErr w:type="spellStart"/>
      <w:r w:rsidRPr="008A470F">
        <w:rPr>
          <w:rFonts w:cs="Arial"/>
        </w:rPr>
        <w:t>umožnující</w:t>
      </w:r>
      <w:proofErr w:type="spellEnd"/>
      <w:r w:rsidRPr="008A470F">
        <w:rPr>
          <w:rFonts w:cs="Arial"/>
        </w:rPr>
        <w:t xml:space="preserve"> provozování funkce </w:t>
      </w:r>
      <w:r w:rsidRPr="008A470F">
        <w:rPr>
          <w:rFonts w:cs="Arial"/>
          <w:color w:val="000000"/>
        </w:rPr>
        <w:t xml:space="preserve">Mobility </w:t>
      </w:r>
      <w:proofErr w:type="spellStart"/>
      <w:r w:rsidRPr="008A470F">
        <w:rPr>
          <w:rFonts w:cs="Arial"/>
          <w:color w:val="000000"/>
        </w:rPr>
        <w:t>Package</w:t>
      </w:r>
      <w:proofErr w:type="spellEnd"/>
      <w:r w:rsidRPr="008A470F">
        <w:rPr>
          <w:rFonts w:cs="Arial"/>
          <w:color w:val="000000"/>
        </w:rPr>
        <w:t xml:space="preserve">,  </w:t>
      </w:r>
      <w:proofErr w:type="spellStart"/>
      <w:r w:rsidRPr="008A470F">
        <w:rPr>
          <w:rFonts w:cs="Arial"/>
          <w:color w:val="000000"/>
        </w:rPr>
        <w:t>Local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Replication</w:t>
      </w:r>
      <w:proofErr w:type="spellEnd"/>
      <w:r w:rsidRPr="008A470F">
        <w:rPr>
          <w:rFonts w:cs="Arial"/>
          <w:color w:val="000000"/>
        </w:rPr>
        <w:t xml:space="preserve"> </w:t>
      </w:r>
    </w:p>
    <w:p w14:paraId="118F11CD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licenci umožňující </w:t>
      </w:r>
      <w:proofErr w:type="gramStart"/>
      <w:r w:rsidRPr="008A470F">
        <w:rPr>
          <w:rFonts w:cs="Arial"/>
        </w:rPr>
        <w:t>komplexní  monitoring</w:t>
      </w:r>
      <w:proofErr w:type="gramEnd"/>
      <w:r w:rsidRPr="008A470F">
        <w:rPr>
          <w:rFonts w:cs="Arial"/>
        </w:rPr>
        <w:t xml:space="preserve"> polí (monitorování výkonnosti, zatížitelnosti diskových skupin/host portů apod.)</w:t>
      </w:r>
    </w:p>
    <w:p w14:paraId="118F11CE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  <w:color w:val="000000"/>
        </w:rPr>
        <w:t>4x 16Gb</w:t>
      </w:r>
      <w:r w:rsidRPr="008A470F">
        <w:rPr>
          <w:rFonts w:cs="Arial"/>
          <w:color w:val="000000"/>
          <w:lang w:val="en-US"/>
        </w:rPr>
        <w:t>/s FC port</w:t>
      </w:r>
    </w:p>
    <w:p w14:paraId="118F11CF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3A4E7E">
        <w:rPr>
          <w:color w:val="000000"/>
          <w:lang w:val="de-DE"/>
        </w:rPr>
        <w:t xml:space="preserve">32GB </w:t>
      </w:r>
      <w:proofErr w:type="spellStart"/>
      <w:r w:rsidRPr="003A4E7E">
        <w:rPr>
          <w:color w:val="000000"/>
          <w:lang w:val="de-DE"/>
        </w:rPr>
        <w:t>cache</w:t>
      </w:r>
      <w:proofErr w:type="spellEnd"/>
      <w:r w:rsidRPr="003A4E7E">
        <w:rPr>
          <w:color w:val="000000"/>
          <w:lang w:val="de-DE"/>
        </w:rPr>
        <w:t xml:space="preserve"> pro </w:t>
      </w:r>
      <w:proofErr w:type="spellStart"/>
      <w:r w:rsidRPr="003A4E7E">
        <w:rPr>
          <w:color w:val="000000"/>
          <w:lang w:val="de-DE"/>
        </w:rPr>
        <w:t>každý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diskový</w:t>
      </w:r>
      <w:proofErr w:type="spellEnd"/>
      <w:r w:rsidRPr="003A4E7E">
        <w:rPr>
          <w:color w:val="000000"/>
          <w:lang w:val="de-DE"/>
        </w:rPr>
        <w:t xml:space="preserve"> </w:t>
      </w:r>
      <w:proofErr w:type="spellStart"/>
      <w:r w:rsidRPr="003A4E7E">
        <w:rPr>
          <w:color w:val="000000"/>
          <w:lang w:val="de-DE"/>
        </w:rPr>
        <w:t>kontroler</w:t>
      </w:r>
      <w:proofErr w:type="spellEnd"/>
    </w:p>
    <w:p w14:paraId="118F11D0" w14:textId="77777777" w:rsidR="008A470F" w:rsidRPr="008A470F" w:rsidRDefault="008A470F" w:rsidP="008A470F">
      <w:pPr>
        <w:pStyle w:val="Odstavecseseznamem"/>
        <w:ind w:left="1080" w:firstLine="0"/>
        <w:jc w:val="both"/>
        <w:rPr>
          <w:rFonts w:cs="Arial"/>
        </w:rPr>
      </w:pPr>
    </w:p>
    <w:p w14:paraId="118F11D1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</w:t>
      </w:r>
    </w:p>
    <w:p w14:paraId="118F11D2" w14:textId="77777777" w:rsidR="008A470F" w:rsidRPr="008A470F" w:rsidRDefault="008A470F" w:rsidP="008A470F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8A470F">
        <w:rPr>
          <w:rFonts w:cs="Arial"/>
        </w:rPr>
        <w:t xml:space="preserve">na nově dodaný hardware a software na dobu shodnou s podporou stávajícího hardware a software, min. do </w:t>
      </w:r>
      <w:proofErr w:type="gramStart"/>
      <w:r w:rsidRPr="008A470F">
        <w:rPr>
          <w:rFonts w:cs="Arial"/>
        </w:rPr>
        <w:t>31.10.2019</w:t>
      </w:r>
      <w:proofErr w:type="gramEnd"/>
    </w:p>
    <w:p w14:paraId="118F11D3" w14:textId="77777777" w:rsidR="008A470F" w:rsidRPr="008A470F" w:rsidRDefault="008A470F" w:rsidP="008A470F">
      <w:pPr>
        <w:jc w:val="both"/>
        <w:rPr>
          <w:rFonts w:cs="Arial"/>
        </w:rPr>
      </w:pPr>
    </w:p>
    <w:p w14:paraId="118F11D4" w14:textId="77777777" w:rsidR="008A470F" w:rsidRPr="008A470F" w:rsidRDefault="008A470F" w:rsidP="008A470F">
      <w:pPr>
        <w:ind w:firstLine="0"/>
        <w:jc w:val="both"/>
        <w:rPr>
          <w:rFonts w:cs="Arial"/>
        </w:rPr>
      </w:pPr>
      <w:proofErr w:type="spellStart"/>
      <w:r w:rsidRPr="008A470F">
        <w:rPr>
          <w:rFonts w:cs="Arial"/>
        </w:rPr>
        <w:t>Serové</w:t>
      </w:r>
      <w:proofErr w:type="spellEnd"/>
      <w:r w:rsidRPr="008A470F">
        <w:rPr>
          <w:rFonts w:cs="Arial"/>
        </w:rPr>
        <w:t xml:space="preserve"> čísla polí, která budou rozšířena</w:t>
      </w:r>
    </w:p>
    <w:p w14:paraId="118F11D5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420274</w:t>
      </w:r>
    </w:p>
    <w:p w14:paraId="118F11D6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420329</w:t>
      </w:r>
    </w:p>
    <w:p w14:paraId="118F11D7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420275</w:t>
      </w:r>
    </w:p>
    <w:p w14:paraId="118F11D8" w14:textId="77777777" w:rsidR="008A470F" w:rsidRPr="008A470F" w:rsidRDefault="008A470F" w:rsidP="004F43C0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8A470F">
        <w:rPr>
          <w:rFonts w:cs="Arial"/>
        </w:rPr>
        <w:t>420271</w:t>
      </w:r>
    </w:p>
    <w:p w14:paraId="118F11D9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DA" w14:textId="77777777" w:rsidR="008A470F" w:rsidRPr="008A470F" w:rsidRDefault="008A470F" w:rsidP="008A470F">
      <w:pPr>
        <w:ind w:firstLine="0"/>
        <w:jc w:val="both"/>
        <w:rPr>
          <w:rFonts w:cs="Arial"/>
        </w:rPr>
      </w:pPr>
      <w:r w:rsidRPr="008A470F">
        <w:rPr>
          <w:rFonts w:cs="Arial"/>
        </w:rPr>
        <w:t>Disková pole jsou umístěna v lokaci Datového centra B, ulice Na Poříčním právu, Praha.</w:t>
      </w:r>
    </w:p>
    <w:p w14:paraId="118F11DB" w14:textId="77777777" w:rsidR="008A470F" w:rsidRPr="008A470F" w:rsidRDefault="008A470F" w:rsidP="008A470F">
      <w:pPr>
        <w:ind w:firstLine="0"/>
        <w:jc w:val="both"/>
        <w:rPr>
          <w:rFonts w:cs="Arial"/>
        </w:rPr>
      </w:pPr>
    </w:p>
    <w:p w14:paraId="118F11DC" w14:textId="77777777" w:rsidR="008A470F" w:rsidRPr="004F43C0" w:rsidRDefault="008A470F" w:rsidP="004F43C0">
      <w:pPr>
        <w:pStyle w:val="Nadpis21"/>
        <w:rPr>
          <w:sz w:val="22"/>
        </w:rPr>
      </w:pPr>
      <w:bookmarkStart w:id="31" w:name="_Toc473545231"/>
      <w:r w:rsidRPr="004F43C0">
        <w:rPr>
          <w:sz w:val="22"/>
        </w:rPr>
        <w:lastRenderedPageBreak/>
        <w:t xml:space="preserve">Rozšíření kapacity </w:t>
      </w:r>
      <w:proofErr w:type="spellStart"/>
      <w:r w:rsidRPr="004F43C0">
        <w:rPr>
          <w:sz w:val="22"/>
        </w:rPr>
        <w:t>virtualizačních</w:t>
      </w:r>
      <w:proofErr w:type="spellEnd"/>
      <w:r w:rsidRPr="004F43C0">
        <w:rPr>
          <w:sz w:val="22"/>
        </w:rPr>
        <w:t xml:space="preserve"> serverů</w:t>
      </w:r>
      <w:bookmarkEnd w:id="31"/>
      <w:r w:rsidRPr="004F43C0">
        <w:rPr>
          <w:sz w:val="22"/>
        </w:rPr>
        <w:t xml:space="preserve"> </w:t>
      </w:r>
    </w:p>
    <w:p w14:paraId="118F11DD" w14:textId="77777777" w:rsidR="008A470F" w:rsidRPr="008A470F" w:rsidRDefault="008A470F" w:rsidP="008A470F">
      <w:pPr>
        <w:rPr>
          <w:rFonts w:cs="Arial"/>
        </w:rPr>
      </w:pPr>
    </w:p>
    <w:p w14:paraId="118F11DE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 rámci datových center jsou provozovány </w:t>
      </w:r>
      <w:proofErr w:type="spellStart"/>
      <w:r w:rsidRPr="008A470F">
        <w:rPr>
          <w:rFonts w:cs="Arial"/>
        </w:rPr>
        <w:t>virtualizační</w:t>
      </w:r>
      <w:proofErr w:type="spellEnd"/>
      <w:r w:rsidRPr="008A470F">
        <w:rPr>
          <w:rFonts w:cs="Arial"/>
        </w:rPr>
        <w:t xml:space="preserve"> servery značky SGI a to dvou typových konfigurací (SGI C1104-GP2 v počtu 72 </w:t>
      </w:r>
      <w:proofErr w:type="gramStart"/>
      <w:r w:rsidRPr="008A470F">
        <w:rPr>
          <w:rFonts w:cs="Arial"/>
        </w:rPr>
        <w:t>kusů  a SGI</w:t>
      </w:r>
      <w:proofErr w:type="gramEnd"/>
      <w:r w:rsidRPr="008A470F">
        <w:rPr>
          <w:rFonts w:cs="Arial"/>
        </w:rPr>
        <w:t xml:space="preserve"> UV20 v počtu 48 kusů).</w:t>
      </w:r>
    </w:p>
    <w:p w14:paraId="118F11DF" w14:textId="77777777" w:rsidR="008A470F" w:rsidRPr="008A470F" w:rsidRDefault="008A470F" w:rsidP="00946E92">
      <w:pPr>
        <w:jc w:val="both"/>
        <w:rPr>
          <w:rFonts w:cs="Arial"/>
        </w:rPr>
      </w:pPr>
    </w:p>
    <w:p w14:paraId="118F11E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nepoužitý</w:t>
      </w:r>
      <w:r w:rsidR="004F43C0">
        <w:rPr>
          <w:rFonts w:cs="Arial"/>
        </w:rPr>
        <w:t xml:space="preserve"> </w:t>
      </w:r>
      <w:r w:rsidRPr="008A470F">
        <w:rPr>
          <w:rFonts w:cs="Arial"/>
        </w:rPr>
        <w:t>a nesmí omezit stávající podporu</w:t>
      </w:r>
      <w:r w:rsidRPr="003A4E7E">
        <w:t>/</w:t>
      </w:r>
      <w:r w:rsidRPr="008A470F">
        <w:rPr>
          <w:rFonts w:cs="Arial"/>
        </w:rPr>
        <w:t>záruku výrobce zařízení.</w:t>
      </w:r>
    </w:p>
    <w:p w14:paraId="118F11E1" w14:textId="77777777" w:rsidR="008A470F" w:rsidRPr="008A470F" w:rsidRDefault="008A470F" w:rsidP="00946E92">
      <w:pPr>
        <w:jc w:val="both"/>
        <w:rPr>
          <w:rFonts w:cs="Arial"/>
        </w:rPr>
      </w:pPr>
    </w:p>
    <w:p w14:paraId="118F11E2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Záruka (podpora výrobce) na nově dodaný hardware a software na dobu shodnou s podporou stávajícího hardware a software, min. do </w:t>
      </w:r>
      <w:proofErr w:type="gramStart"/>
      <w:r w:rsidRPr="008A470F">
        <w:rPr>
          <w:rFonts w:cs="Arial"/>
        </w:rPr>
        <w:t>31.10.2019</w:t>
      </w:r>
      <w:proofErr w:type="gramEnd"/>
      <w:r w:rsidRPr="008A470F">
        <w:rPr>
          <w:rFonts w:cs="Arial"/>
        </w:rPr>
        <w:t xml:space="preserve"> </w:t>
      </w:r>
    </w:p>
    <w:p w14:paraId="118F11E3" w14:textId="77777777" w:rsidR="008A470F" w:rsidRPr="008A470F" w:rsidRDefault="008A470F" w:rsidP="00946E92">
      <w:pPr>
        <w:jc w:val="both"/>
        <w:rPr>
          <w:rFonts w:cs="Arial"/>
        </w:rPr>
      </w:pPr>
    </w:p>
    <w:p w14:paraId="118F11E4" w14:textId="77777777" w:rsidR="008A470F" w:rsidRPr="008A470F" w:rsidRDefault="008A470F" w:rsidP="008A470F">
      <w:pPr>
        <w:rPr>
          <w:rFonts w:cs="Arial"/>
        </w:rPr>
      </w:pPr>
    </w:p>
    <w:p w14:paraId="118F11E5" w14:textId="77777777" w:rsidR="008A470F" w:rsidRPr="004F43C0" w:rsidRDefault="008A470F" w:rsidP="004F43C0">
      <w:pPr>
        <w:pStyle w:val="Heading3-Numbers"/>
        <w:rPr>
          <w:sz w:val="22"/>
        </w:rPr>
      </w:pPr>
      <w:bookmarkStart w:id="32" w:name="_Toc473545232"/>
      <w:r w:rsidRPr="004F43C0">
        <w:rPr>
          <w:sz w:val="22"/>
        </w:rPr>
        <w:t>Rozšíření operační paměti serveru SGI C1104-GP2 v lokalitě Datového centra A</w:t>
      </w:r>
      <w:bookmarkEnd w:id="32"/>
    </w:p>
    <w:p w14:paraId="118F11E6" w14:textId="77777777" w:rsidR="008A470F" w:rsidRPr="008A470F" w:rsidRDefault="008A470F" w:rsidP="008A470F">
      <w:pPr>
        <w:rPr>
          <w:rFonts w:cs="Arial"/>
        </w:rPr>
      </w:pPr>
    </w:p>
    <w:p w14:paraId="118F11E7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</w:t>
      </w:r>
      <w:proofErr w:type="gramStart"/>
      <w:r w:rsidRPr="008A470F">
        <w:rPr>
          <w:rFonts w:cs="Arial"/>
        </w:rPr>
        <w:t>servery  SGI</w:t>
      </w:r>
      <w:proofErr w:type="gramEnd"/>
      <w:r w:rsidRPr="008A470F">
        <w:rPr>
          <w:rFonts w:cs="Arial"/>
        </w:rPr>
        <w:t xml:space="preserve"> C1104-GP2 (na obrázku č. 1)  a jsou provozovány v níže uvedené konfiguraci </w:t>
      </w:r>
    </w:p>
    <w:p w14:paraId="118F11E8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Intel </w:t>
      </w:r>
      <w:proofErr w:type="spellStart"/>
      <w:r w:rsidRPr="008A470F">
        <w:rPr>
          <w:rFonts w:ascii="Arial" w:hAnsi="Arial" w:cs="Arial"/>
          <w:sz w:val="22"/>
          <w:szCs w:val="22"/>
        </w:rPr>
        <w:t>Xeon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E5-2697v3, 14 CPU jader, 2.6GHz </w:t>
      </w:r>
    </w:p>
    <w:p w14:paraId="118F11E9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24x 16GB DDR4 2133MHz </w:t>
      </w:r>
    </w:p>
    <w:p w14:paraId="118F11EA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HDD SATA 6Gb/s 250GB 10K RPM </w:t>
      </w:r>
    </w:p>
    <w:p w14:paraId="118F11EB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, 12Gb/s, G3, RAID 0,1,10 </w:t>
      </w:r>
    </w:p>
    <w:p w14:paraId="118F11EC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LAN: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 1Gb, 4x10Gb </w:t>
      </w:r>
    </w:p>
    <w:p w14:paraId="118F11ED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1EE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</w:t>
      </w:r>
      <w:proofErr w:type="gramStart"/>
      <w:r w:rsidRPr="008A470F">
        <w:rPr>
          <w:rFonts w:ascii="Arial" w:hAnsi="Arial" w:cs="Arial"/>
          <w:sz w:val="22"/>
          <w:szCs w:val="22"/>
        </w:rPr>
        <w:t>racku</w:t>
      </w:r>
      <w:proofErr w:type="gramEnd"/>
      <w:r w:rsidRPr="008A470F">
        <w:rPr>
          <w:rFonts w:ascii="Arial" w:hAnsi="Arial" w:cs="Arial"/>
          <w:sz w:val="22"/>
          <w:szCs w:val="22"/>
        </w:rPr>
        <w:t xml:space="preserve">: </w:t>
      </w:r>
      <w:r w:rsidRPr="008A470F">
        <w:rPr>
          <w:rFonts w:ascii="Arial" w:hAnsi="Arial" w:cs="Arial"/>
          <w:sz w:val="22"/>
          <w:szCs w:val="22"/>
        </w:rPr>
        <w:tab/>
        <w:t xml:space="preserve">1U </w:t>
      </w:r>
    </w:p>
    <w:p w14:paraId="118F11EF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750W </w:t>
      </w:r>
    </w:p>
    <w:p w14:paraId="118F11F0" w14:textId="77777777" w:rsidR="008A470F" w:rsidRPr="008A470F" w:rsidRDefault="008A470F" w:rsidP="00946E92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8A470F">
        <w:rPr>
          <w:rFonts w:cs="Arial"/>
        </w:rPr>
        <w:t>Management: AST2400, IPMI 2.0, 1xRJ45 dedikovaný IPMI LAN port</w:t>
      </w:r>
    </w:p>
    <w:p w14:paraId="118F11F1" w14:textId="77777777" w:rsidR="008A470F" w:rsidRPr="008A470F" w:rsidRDefault="008A470F" w:rsidP="00946E92">
      <w:pPr>
        <w:pStyle w:val="Odstavecseseznamem"/>
        <w:ind w:left="1080" w:firstLine="0"/>
        <w:jc w:val="both"/>
        <w:rPr>
          <w:rFonts w:cs="Arial"/>
        </w:rPr>
      </w:pPr>
    </w:p>
    <w:p w14:paraId="31AAAA1F" w14:textId="52D6DB0D" w:rsidR="002D68BB" w:rsidRPr="008A470F" w:rsidRDefault="008A470F" w:rsidP="002D68BB">
      <w:pPr>
        <w:ind w:firstLine="0"/>
        <w:jc w:val="both"/>
        <w:rPr>
          <w:ins w:id="33" w:author="Michal Komenda" w:date="2017-02-13T09:39:00Z"/>
          <w:rFonts w:cs="Arial"/>
        </w:rPr>
      </w:pPr>
      <w:r w:rsidRPr="009D76E9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paměťových modulů pro rozšíření operační paměti </w:t>
      </w:r>
      <w:r w:rsidRPr="008A470F">
        <w:rPr>
          <w:rFonts w:cs="Arial"/>
          <w:b/>
        </w:rPr>
        <w:t xml:space="preserve">z 384 GB RAM na 1536 GB </w:t>
      </w:r>
      <w:r w:rsidRPr="008A470F">
        <w:rPr>
          <w:rFonts w:cs="Arial"/>
        </w:rPr>
        <w:t xml:space="preserve">RAM za použití paměťových modulů o kapacitě 32GB nebo 64GB / modul a to u </w:t>
      </w:r>
      <w:r w:rsidRPr="008A470F">
        <w:rPr>
          <w:rFonts w:cs="Arial"/>
          <w:b/>
        </w:rPr>
        <w:t>6</w:t>
      </w:r>
      <w:r w:rsidR="002D68BB">
        <w:rPr>
          <w:rFonts w:cs="Arial"/>
        </w:rPr>
        <w:t xml:space="preserve"> serverů</w:t>
      </w:r>
      <w:del w:id="34" w:author="Michal Komenda" w:date="2017-02-13T09:39:00Z">
        <w:r w:rsidRPr="008A470F">
          <w:rPr>
            <w:rFonts w:cs="Arial"/>
          </w:rPr>
          <w:delText xml:space="preserve">. </w:delText>
        </w:r>
      </w:del>
      <w:ins w:id="35" w:author="Michal Komenda" w:date="2017-02-13T09:39:00Z">
        <w:r w:rsidR="002D68BB">
          <w:rPr>
            <w:rFonts w:cs="Arial"/>
          </w:rPr>
          <w:t>,</w:t>
        </w:r>
        <w:r w:rsidR="002D68BB" w:rsidRPr="002D68BB">
          <w:rPr>
            <w:rFonts w:cs="Arial"/>
          </w:rPr>
          <w:t xml:space="preserve"> </w:t>
        </w:r>
        <w:r w:rsidR="002D68BB">
          <w:rPr>
            <w:rFonts w:cs="Arial"/>
          </w:rPr>
          <w:t xml:space="preserve">přičemž využití stávajících paměťových modulů se vylučuje. </w:t>
        </w:r>
        <w:r w:rsidR="002D68BB" w:rsidRPr="008A470F">
          <w:rPr>
            <w:rFonts w:cs="Arial"/>
          </w:rPr>
          <w:t xml:space="preserve"> </w:t>
        </w:r>
      </w:ins>
    </w:p>
    <w:p w14:paraId="118F11F2" w14:textId="614CDB94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F3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F4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paměťové moduly budou ponechány Zadavateli. </w:t>
      </w:r>
    </w:p>
    <w:p w14:paraId="118F11F5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1F6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Servery se nacházejí v </w:t>
      </w:r>
      <w:bookmarkStart w:id="36" w:name="OLE_LINK27"/>
      <w:bookmarkStart w:id="37" w:name="OLE_LINK28"/>
      <w:bookmarkStart w:id="38" w:name="OLE_LINK29"/>
      <w:r w:rsidRPr="008A470F">
        <w:rPr>
          <w:rFonts w:cs="Arial"/>
        </w:rPr>
        <w:t xml:space="preserve">lokaci Datového centra A, ulice Sokolovská, Praha. </w:t>
      </w:r>
      <w:bookmarkEnd w:id="36"/>
      <w:bookmarkEnd w:id="37"/>
      <w:bookmarkEnd w:id="38"/>
    </w:p>
    <w:p w14:paraId="118F11F7" w14:textId="77777777" w:rsidR="008A470F" w:rsidRPr="008A470F" w:rsidRDefault="008A470F" w:rsidP="008A470F">
      <w:pPr>
        <w:rPr>
          <w:rFonts w:cs="Arial"/>
        </w:rPr>
      </w:pPr>
    </w:p>
    <w:p w14:paraId="118F11F8" w14:textId="77777777" w:rsidR="008A470F" w:rsidRPr="008A470F" w:rsidRDefault="008A470F" w:rsidP="008A470F">
      <w:pPr>
        <w:ind w:firstLine="0"/>
        <w:rPr>
          <w:rFonts w:cs="Arial"/>
        </w:rPr>
      </w:pPr>
      <w:r w:rsidRPr="008A470F">
        <w:rPr>
          <w:rFonts w:cs="Arial"/>
        </w:rPr>
        <w:tab/>
      </w:r>
    </w:p>
    <w:p w14:paraId="118F11F9" w14:textId="77777777" w:rsidR="008A470F" w:rsidRPr="004F43C0" w:rsidRDefault="008A470F" w:rsidP="004F43C0">
      <w:pPr>
        <w:pStyle w:val="Heading3-Numbers"/>
        <w:rPr>
          <w:sz w:val="22"/>
        </w:rPr>
      </w:pPr>
      <w:bookmarkStart w:id="39" w:name="_Toc473545233"/>
      <w:r w:rsidRPr="004F43C0">
        <w:rPr>
          <w:sz w:val="22"/>
        </w:rPr>
        <w:t>Rozšíření operační paměti serveru SGI C1104-GP2 v lokalitě Datového centra B</w:t>
      </w:r>
      <w:bookmarkEnd w:id="39"/>
    </w:p>
    <w:p w14:paraId="118F11FA" w14:textId="77777777" w:rsidR="008A470F" w:rsidRPr="008A470F" w:rsidRDefault="008A470F" w:rsidP="008A470F">
      <w:pPr>
        <w:rPr>
          <w:rFonts w:cs="Arial"/>
        </w:rPr>
      </w:pPr>
    </w:p>
    <w:p w14:paraId="118F11FB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</w:t>
      </w:r>
      <w:proofErr w:type="gramStart"/>
      <w:r w:rsidRPr="008A470F">
        <w:rPr>
          <w:rFonts w:cs="Arial"/>
        </w:rPr>
        <w:t>servery  SGI</w:t>
      </w:r>
      <w:proofErr w:type="gramEnd"/>
      <w:r w:rsidRPr="008A470F">
        <w:rPr>
          <w:rFonts w:cs="Arial"/>
        </w:rPr>
        <w:t xml:space="preserve"> C1104-GP2 (na obrázku č. 1) a jsou provozovány v níže uvedené konfiguraci </w:t>
      </w:r>
    </w:p>
    <w:p w14:paraId="118F11FC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Intel </w:t>
      </w:r>
      <w:proofErr w:type="spellStart"/>
      <w:r w:rsidRPr="008A470F">
        <w:rPr>
          <w:rFonts w:ascii="Arial" w:hAnsi="Arial" w:cs="Arial"/>
          <w:sz w:val="22"/>
          <w:szCs w:val="22"/>
        </w:rPr>
        <w:t>Xeon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E5-2697v3, 14 CPU jader, 2.6GHz </w:t>
      </w:r>
    </w:p>
    <w:p w14:paraId="118F11FD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24x 16GB DDR4 2133MHz </w:t>
      </w:r>
    </w:p>
    <w:p w14:paraId="118F11FE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HDD SATA 6Gb/s 250GB 10K RPM </w:t>
      </w:r>
    </w:p>
    <w:p w14:paraId="118F11FF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, 12Gb/s, G3, RAID 0,1,10 </w:t>
      </w:r>
    </w:p>
    <w:p w14:paraId="118F1200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LAN: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 1Gb, 4x10Gb </w:t>
      </w:r>
    </w:p>
    <w:p w14:paraId="118F1201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202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</w:t>
      </w:r>
      <w:proofErr w:type="gramStart"/>
      <w:r w:rsidRPr="008A470F">
        <w:rPr>
          <w:rFonts w:ascii="Arial" w:hAnsi="Arial" w:cs="Arial"/>
          <w:sz w:val="22"/>
          <w:szCs w:val="22"/>
        </w:rPr>
        <w:t>racku</w:t>
      </w:r>
      <w:proofErr w:type="gramEnd"/>
      <w:r w:rsidRPr="008A470F">
        <w:rPr>
          <w:rFonts w:ascii="Arial" w:hAnsi="Arial" w:cs="Arial"/>
          <w:sz w:val="22"/>
          <w:szCs w:val="22"/>
        </w:rPr>
        <w:t xml:space="preserve">: </w:t>
      </w:r>
      <w:r w:rsidRPr="008A470F">
        <w:rPr>
          <w:rFonts w:ascii="Arial" w:hAnsi="Arial" w:cs="Arial"/>
          <w:sz w:val="22"/>
          <w:szCs w:val="22"/>
        </w:rPr>
        <w:tab/>
        <w:t xml:space="preserve">1U </w:t>
      </w:r>
    </w:p>
    <w:p w14:paraId="118F1203" w14:textId="77777777" w:rsidR="008A470F" w:rsidRPr="008A470F" w:rsidRDefault="008A470F" w:rsidP="00946E92">
      <w:pPr>
        <w:pStyle w:val="Defaul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750W </w:t>
      </w:r>
    </w:p>
    <w:p w14:paraId="118F1204" w14:textId="77777777" w:rsidR="008A470F" w:rsidRPr="008A470F" w:rsidRDefault="008A470F" w:rsidP="00946E92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8A470F">
        <w:rPr>
          <w:rFonts w:cs="Arial"/>
        </w:rPr>
        <w:t xml:space="preserve">Management: </w:t>
      </w:r>
      <w:r w:rsidR="00404665">
        <w:rPr>
          <w:rFonts w:cs="Arial"/>
        </w:rPr>
        <w:tab/>
      </w:r>
      <w:r w:rsidR="00404665">
        <w:rPr>
          <w:rFonts w:cs="Arial"/>
        </w:rPr>
        <w:tab/>
      </w:r>
      <w:r w:rsidRPr="008A470F">
        <w:rPr>
          <w:rFonts w:cs="Arial"/>
        </w:rPr>
        <w:t>AST2400, IPMI 2.0, 1xRJ45 dedikovaný IPMI LAN port</w:t>
      </w:r>
    </w:p>
    <w:p w14:paraId="118F1205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06" w14:textId="77777777" w:rsidR="008A470F" w:rsidRPr="008A470F" w:rsidRDefault="008A470F" w:rsidP="00946E92">
      <w:pPr>
        <w:jc w:val="both"/>
        <w:rPr>
          <w:rFonts w:cs="Arial"/>
        </w:rPr>
      </w:pPr>
    </w:p>
    <w:p w14:paraId="118F1207" w14:textId="77777777" w:rsidR="008A470F" w:rsidRPr="008A470F" w:rsidRDefault="008A470F" w:rsidP="00946E92">
      <w:pPr>
        <w:jc w:val="both"/>
        <w:rPr>
          <w:rFonts w:cs="Arial"/>
        </w:rPr>
      </w:pPr>
    </w:p>
    <w:p w14:paraId="118F1208" w14:textId="179E5665" w:rsidR="008A470F" w:rsidRPr="008A470F" w:rsidRDefault="008A470F" w:rsidP="00946E92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lastRenderedPageBreak/>
        <w:t>Zadavatel požaduje rozšíření</w:t>
      </w:r>
      <w:r w:rsidRPr="008A470F">
        <w:rPr>
          <w:rFonts w:cs="Arial"/>
        </w:rPr>
        <w:t xml:space="preserve"> operační paměti </w:t>
      </w:r>
      <w:r w:rsidRPr="008A470F">
        <w:rPr>
          <w:rFonts w:cs="Arial"/>
          <w:b/>
        </w:rPr>
        <w:t>z 384 GB RAM na 1536 GB RAM</w:t>
      </w:r>
      <w:r w:rsidRPr="008A470F">
        <w:rPr>
          <w:rFonts w:cs="Arial"/>
        </w:rPr>
        <w:t xml:space="preserve"> za použití paměťových modulů o kapacitě 64GB / modul a to u </w:t>
      </w:r>
      <w:r w:rsidRPr="008A470F">
        <w:rPr>
          <w:rFonts w:cs="Arial"/>
          <w:b/>
        </w:rPr>
        <w:t>6</w:t>
      </w:r>
      <w:r w:rsidR="002D68BB">
        <w:rPr>
          <w:rFonts w:cs="Arial"/>
        </w:rPr>
        <w:t xml:space="preserve"> serverů</w:t>
      </w:r>
      <w:del w:id="40" w:author="Michal Komenda" w:date="2017-02-13T09:39:00Z">
        <w:r w:rsidRPr="008A470F">
          <w:rPr>
            <w:rFonts w:cs="Arial"/>
          </w:rPr>
          <w:delText>.</w:delText>
        </w:r>
      </w:del>
      <w:ins w:id="41" w:author="Michal Komenda" w:date="2017-02-13T09:39:00Z">
        <w:r w:rsidR="002D68BB">
          <w:rPr>
            <w:rFonts w:cs="Arial"/>
          </w:rPr>
          <w:t xml:space="preserve">, přičemž využití stávajících paměťových modulů se vylučuje. </w:t>
        </w:r>
      </w:ins>
      <w:r w:rsidR="002D68BB">
        <w:rPr>
          <w:rFonts w:cs="Arial"/>
        </w:rPr>
        <w:t xml:space="preserve"> </w:t>
      </w:r>
    </w:p>
    <w:p w14:paraId="118F1209" w14:textId="77777777" w:rsidR="008A470F" w:rsidRPr="008A470F" w:rsidRDefault="008A470F" w:rsidP="00946E92">
      <w:pPr>
        <w:jc w:val="both"/>
        <w:rPr>
          <w:rFonts w:cs="Arial"/>
        </w:rPr>
      </w:pPr>
    </w:p>
    <w:p w14:paraId="118F120A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paměťové moduly budou ponechány Zadavateli. </w:t>
      </w:r>
    </w:p>
    <w:p w14:paraId="118F120B" w14:textId="77777777" w:rsidR="008A470F" w:rsidRPr="008A470F" w:rsidRDefault="008A470F" w:rsidP="00946E92">
      <w:pPr>
        <w:jc w:val="both"/>
        <w:rPr>
          <w:rFonts w:cs="Arial"/>
        </w:rPr>
      </w:pPr>
    </w:p>
    <w:p w14:paraId="118F120C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Servery se nacházejí v lokaci Datového centra B, ulice Na Poříčním Právu, Praha.</w:t>
      </w:r>
    </w:p>
    <w:p w14:paraId="118F120D" w14:textId="77777777" w:rsidR="008A470F" w:rsidRPr="008A470F" w:rsidRDefault="008A470F" w:rsidP="008A470F">
      <w:pPr>
        <w:rPr>
          <w:rFonts w:cs="Arial"/>
        </w:rPr>
      </w:pPr>
    </w:p>
    <w:p w14:paraId="118F120E" w14:textId="77777777" w:rsidR="008A470F" w:rsidRPr="004F43C0" w:rsidRDefault="008A470F" w:rsidP="004F43C0">
      <w:pPr>
        <w:pStyle w:val="Heading3-Numbers"/>
        <w:rPr>
          <w:sz w:val="22"/>
        </w:rPr>
      </w:pPr>
      <w:bookmarkStart w:id="42" w:name="_Toc473545234"/>
      <w:r w:rsidRPr="004F43C0">
        <w:rPr>
          <w:sz w:val="22"/>
        </w:rPr>
        <w:t>Rozšíření operační paměti serveru SGI UV20 v lokalitě Datového centra A</w:t>
      </w:r>
      <w:bookmarkEnd w:id="42"/>
    </w:p>
    <w:p w14:paraId="118F120F" w14:textId="77777777" w:rsidR="008A470F" w:rsidRPr="008A470F" w:rsidRDefault="008A470F" w:rsidP="008A470F">
      <w:pPr>
        <w:rPr>
          <w:rFonts w:cs="Arial"/>
        </w:rPr>
      </w:pPr>
    </w:p>
    <w:p w14:paraId="118F121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</w:t>
      </w:r>
      <w:proofErr w:type="gramStart"/>
      <w:r w:rsidRPr="008A470F">
        <w:rPr>
          <w:rFonts w:cs="Arial"/>
        </w:rPr>
        <w:t>servery  SGI</w:t>
      </w:r>
      <w:proofErr w:type="gramEnd"/>
      <w:r w:rsidRPr="008A470F">
        <w:rPr>
          <w:rFonts w:cs="Arial"/>
        </w:rPr>
        <w:t xml:space="preserve"> UV20 (na obrázku č. 2) a jsou provozovány v níže uvedené konfiguraci </w:t>
      </w:r>
    </w:p>
    <w:p w14:paraId="118F1211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4xE5-4657Lv2, 12 CPU jader, 2.4GHz </w:t>
      </w:r>
    </w:p>
    <w:p w14:paraId="118F1212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48x16GB DDR3, 1866MHz </w:t>
      </w:r>
    </w:p>
    <w:p w14:paraId="118F1213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2x300GB, SAS, 15k </w:t>
      </w:r>
    </w:p>
    <w:p w14:paraId="118F1214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0,1,5,6,10,50,60 </w:t>
      </w:r>
    </w:p>
    <w:p w14:paraId="118F1215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LAN: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2x1Gb, 4x10Gb </w:t>
      </w:r>
    </w:p>
    <w:p w14:paraId="118F1216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217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</w:t>
      </w:r>
      <w:proofErr w:type="gramStart"/>
      <w:r w:rsidRPr="008A470F">
        <w:rPr>
          <w:rFonts w:ascii="Arial" w:hAnsi="Arial" w:cs="Arial"/>
          <w:sz w:val="22"/>
          <w:szCs w:val="22"/>
        </w:rPr>
        <w:t>racku</w:t>
      </w:r>
      <w:proofErr w:type="gramEnd"/>
      <w:r w:rsidRPr="008A470F">
        <w:rPr>
          <w:rFonts w:ascii="Arial" w:hAnsi="Arial" w:cs="Arial"/>
          <w:sz w:val="22"/>
          <w:szCs w:val="22"/>
        </w:rPr>
        <w:t xml:space="preserve">: </w:t>
      </w:r>
      <w:r w:rsidRPr="008A470F">
        <w:rPr>
          <w:rFonts w:ascii="Arial" w:hAnsi="Arial" w:cs="Arial"/>
          <w:sz w:val="22"/>
          <w:szCs w:val="22"/>
        </w:rPr>
        <w:tab/>
        <w:t xml:space="preserve">2U </w:t>
      </w:r>
    </w:p>
    <w:p w14:paraId="118F1218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1600W </w:t>
      </w:r>
    </w:p>
    <w:p w14:paraId="118F1219" w14:textId="77777777" w:rsidR="008A470F" w:rsidRPr="008A470F" w:rsidRDefault="008A470F" w:rsidP="00946E92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8A470F">
        <w:rPr>
          <w:rFonts w:cs="Arial"/>
        </w:rPr>
        <w:t xml:space="preserve">Management: </w:t>
      </w:r>
      <w:r w:rsidR="00404665">
        <w:rPr>
          <w:rFonts w:cs="Arial"/>
        </w:rPr>
        <w:tab/>
      </w:r>
      <w:r w:rsidR="00404665">
        <w:rPr>
          <w:rFonts w:cs="Arial"/>
        </w:rPr>
        <w:tab/>
      </w:r>
      <w:r w:rsidRPr="008A470F">
        <w:rPr>
          <w:rFonts w:cs="Arial"/>
        </w:rPr>
        <w:t>Intel RMM4, IPMI 2.0</w:t>
      </w:r>
    </w:p>
    <w:p w14:paraId="118F121A" w14:textId="77777777" w:rsidR="008A470F" w:rsidRPr="008A470F" w:rsidRDefault="008A470F" w:rsidP="00946E92">
      <w:pPr>
        <w:jc w:val="both"/>
        <w:rPr>
          <w:rFonts w:cs="Arial"/>
        </w:rPr>
      </w:pPr>
    </w:p>
    <w:p w14:paraId="118F121B" w14:textId="30651DE9" w:rsidR="008A470F" w:rsidRPr="008A470F" w:rsidRDefault="008A470F" w:rsidP="00946E92">
      <w:pPr>
        <w:ind w:firstLine="0"/>
        <w:jc w:val="both"/>
        <w:rPr>
          <w:rFonts w:cs="Arial"/>
        </w:rPr>
      </w:pPr>
      <w:bookmarkStart w:id="43" w:name="OLE_LINK59"/>
      <w:bookmarkStart w:id="44" w:name="OLE_LINK60"/>
      <w:bookmarkStart w:id="45" w:name="OLE_LINK61"/>
      <w:r w:rsidRPr="009D76E9">
        <w:rPr>
          <w:rFonts w:cs="Arial"/>
          <w:b/>
        </w:rPr>
        <w:t>Zadavatel požaduje rozšíření</w:t>
      </w:r>
      <w:r w:rsidRPr="008A470F">
        <w:rPr>
          <w:rFonts w:cs="Arial"/>
        </w:rPr>
        <w:t xml:space="preserve"> operační </w:t>
      </w:r>
      <w:proofErr w:type="gramStart"/>
      <w:r w:rsidRPr="008A470F">
        <w:rPr>
          <w:rFonts w:cs="Arial"/>
        </w:rPr>
        <w:t xml:space="preserve">paměti </w:t>
      </w:r>
      <w:r w:rsidRPr="008A470F">
        <w:rPr>
          <w:rFonts w:cs="Arial"/>
          <w:b/>
        </w:rPr>
        <w:t>z 768</w:t>
      </w:r>
      <w:proofErr w:type="gramEnd"/>
      <w:r w:rsidRPr="008A470F">
        <w:rPr>
          <w:rFonts w:cs="Arial"/>
          <w:b/>
        </w:rPr>
        <w:t xml:space="preserve"> GB RAM na 1536 GB RAM</w:t>
      </w:r>
      <w:r w:rsidRPr="008A470F">
        <w:rPr>
          <w:rFonts w:cs="Arial"/>
        </w:rPr>
        <w:t xml:space="preserve"> za použití paměťových modulů o kapacitě 32 nebo 64GB / modul a to u </w:t>
      </w:r>
      <w:r w:rsidRPr="008A470F">
        <w:rPr>
          <w:rFonts w:cs="Arial"/>
          <w:b/>
        </w:rPr>
        <w:t>6</w:t>
      </w:r>
      <w:r w:rsidRPr="008A470F">
        <w:rPr>
          <w:rFonts w:cs="Arial"/>
        </w:rPr>
        <w:t xml:space="preserve"> serverů</w:t>
      </w:r>
      <w:del w:id="46" w:author="Michal Komenda" w:date="2017-02-13T09:39:00Z">
        <w:r w:rsidRPr="008A470F">
          <w:rPr>
            <w:rFonts w:cs="Arial"/>
          </w:rPr>
          <w:delText>.</w:delText>
        </w:r>
      </w:del>
      <w:ins w:id="47" w:author="Michal Komenda" w:date="2017-02-13T09:39:00Z">
        <w:r w:rsidR="003F490C">
          <w:rPr>
            <w:rFonts w:cs="Arial"/>
          </w:rPr>
          <w:t xml:space="preserve">, </w:t>
        </w:r>
        <w:bookmarkStart w:id="48" w:name="OLE_LINK66"/>
        <w:bookmarkStart w:id="49" w:name="OLE_LINK67"/>
        <w:bookmarkStart w:id="50" w:name="OLE_LINK68"/>
        <w:bookmarkStart w:id="51" w:name="OLE_LINK69"/>
        <w:r w:rsidR="003F490C">
          <w:rPr>
            <w:rFonts w:cs="Arial"/>
          </w:rPr>
          <w:t>přičemž využití</w:t>
        </w:r>
        <w:r w:rsidR="002D68BB">
          <w:rPr>
            <w:rFonts w:cs="Arial"/>
          </w:rPr>
          <w:t xml:space="preserve"> </w:t>
        </w:r>
        <w:r w:rsidR="003F490C">
          <w:rPr>
            <w:rFonts w:cs="Arial"/>
          </w:rPr>
          <w:t>stávajících paměťových modulů se vylučuje</w:t>
        </w:r>
        <w:bookmarkEnd w:id="43"/>
        <w:bookmarkEnd w:id="44"/>
        <w:bookmarkEnd w:id="45"/>
        <w:r w:rsidR="003F490C">
          <w:rPr>
            <w:rFonts w:cs="Arial"/>
          </w:rPr>
          <w:t xml:space="preserve">. </w:t>
        </w:r>
      </w:ins>
      <w:r w:rsidRPr="008A470F">
        <w:rPr>
          <w:rFonts w:cs="Arial"/>
        </w:rPr>
        <w:t xml:space="preserve"> </w:t>
      </w:r>
    </w:p>
    <w:bookmarkEnd w:id="48"/>
    <w:bookmarkEnd w:id="49"/>
    <w:bookmarkEnd w:id="50"/>
    <w:bookmarkEnd w:id="51"/>
    <w:p w14:paraId="118F121C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1D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paměťové moduly budou ponechány Zadavateli. </w:t>
      </w:r>
    </w:p>
    <w:p w14:paraId="118F121E" w14:textId="77777777" w:rsidR="008A470F" w:rsidRPr="008A470F" w:rsidRDefault="008A470F" w:rsidP="00946E92">
      <w:pPr>
        <w:jc w:val="both"/>
        <w:rPr>
          <w:rFonts w:cs="Arial"/>
        </w:rPr>
      </w:pPr>
    </w:p>
    <w:p w14:paraId="118F121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Servery se nacházejí v </w:t>
      </w:r>
      <w:proofErr w:type="spellStart"/>
      <w:r w:rsidRPr="008A470F">
        <w:rPr>
          <w:rFonts w:cs="Arial"/>
        </w:rPr>
        <w:t>lokalici</w:t>
      </w:r>
      <w:proofErr w:type="spellEnd"/>
      <w:r w:rsidRPr="008A470F">
        <w:rPr>
          <w:rFonts w:cs="Arial"/>
        </w:rPr>
        <w:t xml:space="preserve"> Datového centra A, ulice Sokolovská, Praha. </w:t>
      </w:r>
    </w:p>
    <w:p w14:paraId="118F1220" w14:textId="77777777" w:rsidR="008A470F" w:rsidRPr="008A470F" w:rsidRDefault="008A470F" w:rsidP="008A470F">
      <w:pPr>
        <w:rPr>
          <w:rFonts w:cs="Arial"/>
        </w:rPr>
      </w:pPr>
    </w:p>
    <w:p w14:paraId="118F1221" w14:textId="77777777" w:rsidR="008A470F" w:rsidRPr="004F43C0" w:rsidRDefault="008A470F" w:rsidP="004F43C0">
      <w:pPr>
        <w:pStyle w:val="Heading3-Numbers"/>
        <w:rPr>
          <w:sz w:val="22"/>
        </w:rPr>
      </w:pPr>
      <w:bookmarkStart w:id="52" w:name="_Toc473545235"/>
      <w:r w:rsidRPr="004F43C0">
        <w:rPr>
          <w:sz w:val="22"/>
        </w:rPr>
        <w:t>Rozšíření operační paměti serveru SGI UV20 v lokalitě Datového centra B</w:t>
      </w:r>
      <w:bookmarkEnd w:id="52"/>
    </w:p>
    <w:p w14:paraId="118F1222" w14:textId="77777777" w:rsidR="008A470F" w:rsidRPr="008A470F" w:rsidRDefault="008A470F" w:rsidP="008A470F">
      <w:pPr>
        <w:rPr>
          <w:rFonts w:cs="Arial"/>
        </w:rPr>
      </w:pPr>
    </w:p>
    <w:p w14:paraId="118F122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</w:t>
      </w:r>
      <w:proofErr w:type="gramStart"/>
      <w:r w:rsidRPr="008A470F">
        <w:rPr>
          <w:rFonts w:cs="Arial"/>
        </w:rPr>
        <w:t>servery  SGI</w:t>
      </w:r>
      <w:proofErr w:type="gramEnd"/>
      <w:r w:rsidRPr="008A470F">
        <w:rPr>
          <w:rFonts w:cs="Arial"/>
        </w:rPr>
        <w:t xml:space="preserve"> UV20 (na obrázku č. 2) a jsou provozovány v níže uvedené konfiguraci </w:t>
      </w:r>
    </w:p>
    <w:p w14:paraId="118F1224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4xE5-4657Lv2, 12 CPU jader, 2.4GHz </w:t>
      </w:r>
    </w:p>
    <w:p w14:paraId="118F1225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48x16GB DDR3, 1866MHz </w:t>
      </w:r>
    </w:p>
    <w:p w14:paraId="118F1226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2x300GB, SAS, 15k </w:t>
      </w:r>
    </w:p>
    <w:p w14:paraId="118F1227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0,1,5,6,10,50,60 </w:t>
      </w:r>
    </w:p>
    <w:p w14:paraId="118F1228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LAN: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2x1Gb, 4x10Gb </w:t>
      </w:r>
    </w:p>
    <w:p w14:paraId="118F1229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22A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</w:t>
      </w:r>
      <w:proofErr w:type="gramStart"/>
      <w:r w:rsidRPr="008A470F">
        <w:rPr>
          <w:rFonts w:ascii="Arial" w:hAnsi="Arial" w:cs="Arial"/>
          <w:sz w:val="22"/>
          <w:szCs w:val="22"/>
        </w:rPr>
        <w:t>racku</w:t>
      </w:r>
      <w:proofErr w:type="gramEnd"/>
      <w:r w:rsidRPr="008A470F">
        <w:rPr>
          <w:rFonts w:ascii="Arial" w:hAnsi="Arial" w:cs="Arial"/>
          <w:sz w:val="22"/>
          <w:szCs w:val="22"/>
        </w:rPr>
        <w:t xml:space="preserve">: </w:t>
      </w:r>
      <w:r w:rsidRPr="008A470F">
        <w:rPr>
          <w:rFonts w:ascii="Arial" w:hAnsi="Arial" w:cs="Arial"/>
          <w:sz w:val="22"/>
          <w:szCs w:val="22"/>
        </w:rPr>
        <w:tab/>
        <w:t xml:space="preserve">2U </w:t>
      </w:r>
    </w:p>
    <w:p w14:paraId="118F122B" w14:textId="77777777" w:rsidR="008A470F" w:rsidRPr="008A470F" w:rsidRDefault="008A470F" w:rsidP="00946E92">
      <w:pPr>
        <w:pStyle w:val="Defaul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1600W </w:t>
      </w:r>
    </w:p>
    <w:p w14:paraId="118F122C" w14:textId="77777777" w:rsidR="008A470F" w:rsidRPr="008A470F" w:rsidRDefault="008A470F" w:rsidP="00946E92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8A470F">
        <w:rPr>
          <w:rFonts w:cs="Arial"/>
        </w:rPr>
        <w:t xml:space="preserve">Management: </w:t>
      </w:r>
      <w:r w:rsidR="00404665">
        <w:rPr>
          <w:rFonts w:cs="Arial"/>
        </w:rPr>
        <w:tab/>
      </w:r>
      <w:r w:rsidR="00404665">
        <w:rPr>
          <w:rFonts w:cs="Arial"/>
        </w:rPr>
        <w:tab/>
      </w:r>
      <w:r w:rsidRPr="008A470F">
        <w:rPr>
          <w:rFonts w:cs="Arial"/>
        </w:rPr>
        <w:t>Intel RMM4, IPMI 2.0</w:t>
      </w:r>
    </w:p>
    <w:p w14:paraId="118F122D" w14:textId="77777777" w:rsidR="008A470F" w:rsidRPr="008A470F" w:rsidRDefault="008A470F" w:rsidP="00946E92">
      <w:pPr>
        <w:jc w:val="both"/>
        <w:rPr>
          <w:rFonts w:cs="Arial"/>
        </w:rPr>
      </w:pPr>
    </w:p>
    <w:p w14:paraId="14D8A7F3" w14:textId="46B2B9F2" w:rsidR="003F490C" w:rsidRDefault="003F490C" w:rsidP="00946E92">
      <w:pPr>
        <w:ind w:firstLine="0"/>
        <w:jc w:val="both"/>
        <w:rPr>
          <w:ins w:id="53" w:author="Michal Komenda" w:date="2017-02-13T09:39:00Z"/>
          <w:rFonts w:cs="Arial"/>
        </w:rPr>
      </w:pPr>
      <w:r w:rsidRPr="009D76E9">
        <w:rPr>
          <w:rFonts w:cs="Arial"/>
          <w:b/>
        </w:rPr>
        <w:t>Zadavatel požaduje rozšíření</w:t>
      </w:r>
      <w:r w:rsidRPr="008A470F">
        <w:rPr>
          <w:rFonts w:cs="Arial"/>
        </w:rPr>
        <w:t xml:space="preserve"> operační </w:t>
      </w:r>
      <w:proofErr w:type="gramStart"/>
      <w:r w:rsidRPr="008A470F">
        <w:rPr>
          <w:rFonts w:cs="Arial"/>
        </w:rPr>
        <w:t xml:space="preserve">paměti </w:t>
      </w:r>
      <w:r w:rsidRPr="008A470F">
        <w:rPr>
          <w:rFonts w:cs="Arial"/>
          <w:b/>
        </w:rPr>
        <w:t>z 768</w:t>
      </w:r>
      <w:proofErr w:type="gramEnd"/>
      <w:r w:rsidRPr="008A470F">
        <w:rPr>
          <w:rFonts w:cs="Arial"/>
          <w:b/>
        </w:rPr>
        <w:t xml:space="preserve"> GB RAM na 1536 GB RAM</w:t>
      </w:r>
      <w:r w:rsidRPr="008A470F">
        <w:rPr>
          <w:rFonts w:cs="Arial"/>
        </w:rPr>
        <w:t xml:space="preserve"> za použití paměťových modulů o kapacitě 32 nebo 64GB / modul a to u </w:t>
      </w:r>
      <w:r w:rsidRPr="008A470F">
        <w:rPr>
          <w:rFonts w:cs="Arial"/>
          <w:b/>
        </w:rPr>
        <w:t>6</w:t>
      </w:r>
      <w:r w:rsidRPr="008A470F">
        <w:rPr>
          <w:rFonts w:cs="Arial"/>
        </w:rPr>
        <w:t xml:space="preserve"> serverů</w:t>
      </w:r>
      <w:del w:id="54" w:author="Michal Komenda" w:date="2017-02-13T09:39:00Z">
        <w:r w:rsidR="008A470F" w:rsidRPr="008A470F">
          <w:rPr>
            <w:rFonts w:cs="Arial"/>
          </w:rPr>
          <w:delText>.</w:delText>
        </w:r>
      </w:del>
      <w:ins w:id="55" w:author="Michal Komenda" w:date="2017-02-13T09:39:00Z">
        <w:r w:rsidR="002D68BB">
          <w:rPr>
            <w:rFonts w:cs="Arial"/>
          </w:rPr>
          <w:t xml:space="preserve">, přičemž využití stávajících paměťových modulů se vylučuje. </w:t>
        </w:r>
      </w:ins>
      <w:r w:rsidR="002D68BB" w:rsidRPr="008A470F">
        <w:rPr>
          <w:rFonts w:cs="Arial"/>
        </w:rPr>
        <w:t xml:space="preserve"> </w:t>
      </w:r>
    </w:p>
    <w:p w14:paraId="118F122F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30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Stávající paměťové moduly budou ponechány Zadavateli, jež je použije pro rozšíření kapacity operační paměti v jiných kompatibilních serverech. </w:t>
      </w:r>
    </w:p>
    <w:p w14:paraId="118F1231" w14:textId="77777777" w:rsidR="008A470F" w:rsidRPr="008A470F" w:rsidRDefault="008A470F" w:rsidP="00946E92">
      <w:pPr>
        <w:jc w:val="both"/>
        <w:rPr>
          <w:rFonts w:cs="Arial"/>
        </w:rPr>
      </w:pPr>
    </w:p>
    <w:p w14:paraId="118F1232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Servery se nacházejí v lokaci Datového centra B, ulice Na Poříčním Právu, Praha.</w:t>
      </w:r>
    </w:p>
    <w:p w14:paraId="118F1233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39" w14:textId="77777777" w:rsidR="008A470F" w:rsidRPr="004F43C0" w:rsidRDefault="008A470F" w:rsidP="004F43C0">
      <w:pPr>
        <w:pStyle w:val="Nadpis21"/>
        <w:rPr>
          <w:sz w:val="22"/>
        </w:rPr>
      </w:pPr>
      <w:bookmarkStart w:id="56" w:name="_Toc473545236"/>
      <w:r w:rsidRPr="004F43C0">
        <w:rPr>
          <w:sz w:val="22"/>
        </w:rPr>
        <w:lastRenderedPageBreak/>
        <w:t>Rozšíření počtů serverů s vlastní diskovou kapacitou</w:t>
      </w:r>
      <w:bookmarkEnd w:id="56"/>
    </w:p>
    <w:p w14:paraId="118F123A" w14:textId="77777777" w:rsidR="008A470F" w:rsidRPr="008A470F" w:rsidRDefault="008A470F" w:rsidP="008A470F">
      <w:pPr>
        <w:ind w:firstLine="0"/>
        <w:rPr>
          <w:rFonts w:cs="Arial"/>
        </w:rPr>
      </w:pPr>
    </w:p>
    <w:p w14:paraId="118F123B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 rámci datových center A </w:t>
      </w:r>
      <w:proofErr w:type="spellStart"/>
      <w:r w:rsidRPr="008A470F">
        <w:rPr>
          <w:rFonts w:cs="Arial"/>
        </w:rPr>
        <w:t>a</w:t>
      </w:r>
      <w:proofErr w:type="spellEnd"/>
      <w:r w:rsidRPr="008A470F">
        <w:rPr>
          <w:rFonts w:cs="Arial"/>
        </w:rPr>
        <w:t xml:space="preserve"> B jsou provozovány servery SGI C1110-GP2 jež mají vlastní diskový prostor. Tyto servery jsou užity pro specifické účely (řadič domény, monitorovací server </w:t>
      </w:r>
      <w:proofErr w:type="spellStart"/>
      <w:r w:rsidRPr="008A470F">
        <w:rPr>
          <w:rFonts w:cs="Arial"/>
        </w:rPr>
        <w:t>apod</w:t>
      </w:r>
      <w:proofErr w:type="spellEnd"/>
      <w:r w:rsidRPr="008A470F">
        <w:rPr>
          <w:rFonts w:cs="Arial"/>
        </w:rPr>
        <w:t xml:space="preserve">). </w:t>
      </w:r>
    </w:p>
    <w:p w14:paraId="118F123C" w14:textId="77777777" w:rsidR="008A470F" w:rsidRPr="008A470F" w:rsidRDefault="008A470F" w:rsidP="008A470F">
      <w:pPr>
        <w:rPr>
          <w:rFonts w:cs="Arial"/>
        </w:rPr>
      </w:pPr>
    </w:p>
    <w:p w14:paraId="118F123D" w14:textId="77777777" w:rsidR="008A470F" w:rsidRPr="004F43C0" w:rsidRDefault="008A470F" w:rsidP="004F43C0">
      <w:pPr>
        <w:pStyle w:val="Heading3-Numbers"/>
        <w:rPr>
          <w:sz w:val="22"/>
        </w:rPr>
      </w:pPr>
      <w:bookmarkStart w:id="57" w:name="_Toc473545237"/>
      <w:r w:rsidRPr="004F43C0">
        <w:rPr>
          <w:sz w:val="22"/>
        </w:rPr>
        <w:t>Server s vlastní diskovou kapacitou v lokalitě Datového Centra A</w:t>
      </w:r>
      <w:bookmarkEnd w:id="57"/>
    </w:p>
    <w:p w14:paraId="118F123E" w14:textId="77777777" w:rsidR="008A470F" w:rsidRPr="008A470F" w:rsidRDefault="008A470F" w:rsidP="008A470F">
      <w:pPr>
        <w:rPr>
          <w:rFonts w:cs="Arial"/>
        </w:rPr>
      </w:pPr>
    </w:p>
    <w:p w14:paraId="118F123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</w:t>
      </w:r>
      <w:proofErr w:type="gramStart"/>
      <w:r w:rsidRPr="008A470F">
        <w:rPr>
          <w:rFonts w:cs="Arial"/>
        </w:rPr>
        <w:t>servery  SGI</w:t>
      </w:r>
      <w:proofErr w:type="gramEnd"/>
      <w:r w:rsidRPr="008A470F">
        <w:rPr>
          <w:rFonts w:cs="Arial"/>
        </w:rPr>
        <w:t xml:space="preserve"> C1110-GP2  jež jsou provozovány v níže uvedené konfiguraci </w:t>
      </w:r>
    </w:p>
    <w:p w14:paraId="118F1240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E5-2640v3, 8 CPU jader, 2.6GHz </w:t>
      </w:r>
    </w:p>
    <w:p w14:paraId="118F1241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6x 16GB DDR4 2133MHz </w:t>
      </w:r>
    </w:p>
    <w:p w14:paraId="118F1242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8x600GB, SAS, 10k </w:t>
      </w:r>
    </w:p>
    <w:p w14:paraId="118F1243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, 12Gb/s, G3, RAID 0,1,10,5,6,50,60, BBU </w:t>
      </w:r>
    </w:p>
    <w:p w14:paraId="118F1244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>LAN: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4x1Gb, 4x10Gb </w:t>
      </w:r>
    </w:p>
    <w:p w14:paraId="118F1245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246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</w:t>
      </w:r>
      <w:proofErr w:type="gramStart"/>
      <w:r w:rsidRPr="008A470F">
        <w:rPr>
          <w:rFonts w:ascii="Arial" w:hAnsi="Arial" w:cs="Arial"/>
          <w:sz w:val="22"/>
          <w:szCs w:val="22"/>
        </w:rPr>
        <w:t>racku</w:t>
      </w:r>
      <w:proofErr w:type="gramEnd"/>
      <w:r w:rsidRPr="008A470F">
        <w:rPr>
          <w:rFonts w:ascii="Arial" w:hAnsi="Arial" w:cs="Arial"/>
          <w:sz w:val="22"/>
          <w:szCs w:val="22"/>
        </w:rPr>
        <w:t xml:space="preserve">: </w:t>
      </w:r>
      <w:r w:rsidRPr="008A470F">
        <w:rPr>
          <w:rFonts w:ascii="Arial" w:hAnsi="Arial" w:cs="Arial"/>
          <w:sz w:val="22"/>
          <w:szCs w:val="22"/>
        </w:rPr>
        <w:tab/>
        <w:t xml:space="preserve">1U </w:t>
      </w:r>
    </w:p>
    <w:p w14:paraId="118F1247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Zdroje: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2x750W </w:t>
      </w:r>
    </w:p>
    <w:p w14:paraId="118F1248" w14:textId="77777777" w:rsidR="008A470F" w:rsidRPr="008A470F" w:rsidRDefault="008A470F" w:rsidP="00946E92">
      <w:pPr>
        <w:pStyle w:val="Odstavecseseznamem"/>
        <w:numPr>
          <w:ilvl w:val="0"/>
          <w:numId w:val="15"/>
        </w:numPr>
        <w:jc w:val="both"/>
        <w:rPr>
          <w:rFonts w:cs="Arial"/>
        </w:rPr>
      </w:pPr>
      <w:r w:rsidRPr="008A470F">
        <w:rPr>
          <w:rFonts w:cs="Arial"/>
        </w:rPr>
        <w:t xml:space="preserve">Management: </w:t>
      </w:r>
      <w:r w:rsidRPr="008A470F">
        <w:rPr>
          <w:rFonts w:cs="Arial"/>
        </w:rPr>
        <w:tab/>
      </w:r>
      <w:r w:rsidRPr="008A470F">
        <w:rPr>
          <w:rFonts w:cs="Arial"/>
        </w:rPr>
        <w:tab/>
        <w:t>AST2400, IPMI 2.0, 1xRJ45 dedikovaný IPMI LAN port</w:t>
      </w:r>
    </w:p>
    <w:p w14:paraId="118F1249" w14:textId="77777777" w:rsidR="008A470F" w:rsidRPr="008A470F" w:rsidRDefault="008A470F" w:rsidP="00946E92">
      <w:pPr>
        <w:jc w:val="both"/>
        <w:rPr>
          <w:rFonts w:cs="Arial"/>
        </w:rPr>
      </w:pPr>
    </w:p>
    <w:p w14:paraId="118F124A" w14:textId="77777777" w:rsidR="008A470F" w:rsidRPr="008A470F" w:rsidRDefault="008A470F" w:rsidP="00946E92">
      <w:pPr>
        <w:ind w:firstLine="0"/>
        <w:jc w:val="both"/>
        <w:rPr>
          <w:rFonts w:cs="Arial"/>
        </w:rPr>
      </w:pPr>
      <w:bookmarkStart w:id="58" w:name="OLE_LINK51"/>
      <w:bookmarkStart w:id="59" w:name="OLE_LINK52"/>
      <w:r w:rsidRPr="009D76E9">
        <w:rPr>
          <w:rFonts w:cs="Arial"/>
          <w:b/>
        </w:rPr>
        <w:t>Zadavatel požaduje dodání</w:t>
      </w:r>
      <w:r w:rsidRPr="008A470F">
        <w:rPr>
          <w:rFonts w:cs="Arial"/>
          <w:b/>
        </w:rPr>
        <w:t xml:space="preserve"> </w:t>
      </w:r>
      <w:r w:rsidRPr="009D76E9">
        <w:rPr>
          <w:rFonts w:cs="Arial"/>
        </w:rPr>
        <w:t>8ks nových serverů</w:t>
      </w:r>
      <w:r w:rsidRPr="008A470F">
        <w:rPr>
          <w:rFonts w:cs="Arial"/>
        </w:rPr>
        <w:t xml:space="preserve"> v konfiguraci stejné nebo vyšší než výše uvedená přičemž</w:t>
      </w:r>
    </w:p>
    <w:p w14:paraId="65B914B2" w14:textId="79A7FFED" w:rsidR="008C407D" w:rsidRPr="0013472C" w:rsidRDefault="008C407D" w:rsidP="0013472C">
      <w:pPr>
        <w:pStyle w:val="Odstavecseseznamem"/>
        <w:numPr>
          <w:ilvl w:val="0"/>
          <w:numId w:val="29"/>
        </w:numPr>
        <w:jc w:val="both"/>
        <w:rPr>
          <w:ins w:id="60" w:author="Michal Komenda" w:date="2017-02-13T09:39:00Z"/>
          <w:rFonts w:cs="Arial"/>
        </w:rPr>
      </w:pPr>
      <w:bookmarkStart w:id="61" w:name="OLE_LINK57"/>
      <w:bookmarkStart w:id="62" w:name="OLE_LINK58"/>
      <w:ins w:id="63" w:author="Michal Komenda" w:date="2017-02-13T09:39:00Z">
        <w:r>
          <w:rPr>
            <w:rFonts w:cs="Arial"/>
          </w:rPr>
          <w:t>každý procesor musí</w:t>
        </w:r>
        <w:r w:rsidR="0013472C">
          <w:rPr>
            <w:rFonts w:cs="Arial"/>
          </w:rPr>
          <w:t xml:space="preserve"> mít výkon, který umožňuje dosáhnout hodnotícího skóre min. 14094 bodů dle bodového hodnocení </w:t>
        </w:r>
        <w:r>
          <w:rPr>
            <w:rFonts w:cs="Arial"/>
          </w:rPr>
          <w:t xml:space="preserve"> </w:t>
        </w:r>
        <w:r w:rsidR="003A4E7E">
          <w:fldChar w:fldCharType="begin"/>
        </w:r>
        <w:r w:rsidR="003A4E7E">
          <w:instrText xml:space="preserve"> HYPERLINK "http://www.cpubenchmark.net/" </w:instrText>
        </w:r>
        <w:r w:rsidR="003A4E7E">
          <w:fldChar w:fldCharType="separate"/>
        </w:r>
        <w:r w:rsidR="0013472C" w:rsidRPr="00E671F5">
          <w:rPr>
            <w:rStyle w:val="Hypertextovodkaz"/>
            <w:rFonts w:cs="Arial"/>
          </w:rPr>
          <w:t>http://www.cpubenchmark.net/</w:t>
        </w:r>
        <w:r w:rsidR="003A4E7E">
          <w:rPr>
            <w:rStyle w:val="Hypertextovodkaz"/>
            <w:rFonts w:cs="Arial"/>
          </w:rPr>
          <w:fldChar w:fldCharType="end"/>
        </w:r>
        <w:bookmarkEnd w:id="61"/>
        <w:bookmarkEnd w:id="62"/>
      </w:ins>
    </w:p>
    <w:bookmarkEnd w:id="58"/>
    <w:bookmarkEnd w:id="59"/>
    <w:p w14:paraId="085BD91E" w14:textId="77777777" w:rsidR="008C407D" w:rsidRPr="008A470F" w:rsidRDefault="008C407D" w:rsidP="008C407D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8A470F">
        <w:rPr>
          <w:rFonts w:cs="Arial"/>
        </w:rPr>
        <w:t>operační paměť musí být min. 256 GB</w:t>
      </w:r>
      <w:r w:rsidRPr="003A4E7E">
        <w:t xml:space="preserve"> p</w:t>
      </w:r>
      <w:r w:rsidRPr="008A470F">
        <w:rPr>
          <w:rFonts w:cs="Arial"/>
        </w:rPr>
        <w:t xml:space="preserve">ři použití paměťových modulů o minimální kapacitě 32 GB </w:t>
      </w:r>
      <w:r w:rsidRPr="003A4E7E">
        <w:t>/ modul</w:t>
      </w:r>
    </w:p>
    <w:p w14:paraId="46A50F51" w14:textId="77777777" w:rsidR="008C407D" w:rsidRPr="008A470F" w:rsidRDefault="008C407D" w:rsidP="008C407D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ins w:id="64" w:author="Michal Komenda" w:date="2017-02-13T09:39:00Z">
        <w:r>
          <w:rPr>
            <w:rFonts w:cs="Arial"/>
          </w:rPr>
          <w:t xml:space="preserve">výška serveru </w:t>
        </w:r>
      </w:ins>
      <w:r w:rsidRPr="008A470F">
        <w:rPr>
          <w:rFonts w:cs="Arial"/>
        </w:rPr>
        <w:t xml:space="preserve">musí být velikost </w:t>
      </w:r>
      <w:proofErr w:type="spellStart"/>
      <w:r w:rsidRPr="008A470F">
        <w:rPr>
          <w:rFonts w:cs="Arial"/>
        </w:rPr>
        <w:t>max</w:t>
      </w:r>
      <w:proofErr w:type="spellEnd"/>
      <w:r w:rsidRPr="008A470F">
        <w:rPr>
          <w:rFonts w:cs="Arial"/>
        </w:rPr>
        <w:t xml:space="preserve"> 1U</w:t>
      </w:r>
    </w:p>
    <w:p w14:paraId="454971D7" w14:textId="77777777" w:rsidR="008C407D" w:rsidRPr="008A470F" w:rsidRDefault="008C407D" w:rsidP="008C407D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8A470F">
        <w:rPr>
          <w:rFonts w:cs="Arial"/>
        </w:rPr>
        <w:t>počet diskových jednotek je 8 s minimální kapacitou 1.</w:t>
      </w:r>
      <w:r>
        <w:rPr>
          <w:rFonts w:cs="Arial"/>
        </w:rPr>
        <w:t>2</w:t>
      </w:r>
      <w:r w:rsidRPr="008A470F">
        <w:rPr>
          <w:rFonts w:cs="Arial"/>
        </w:rPr>
        <w:t xml:space="preserve"> TB </w:t>
      </w:r>
      <w:r w:rsidRPr="003A4E7E">
        <w:t>/ diskov</w:t>
      </w:r>
      <w:r w:rsidRPr="008A470F">
        <w:rPr>
          <w:rFonts w:cs="Arial"/>
        </w:rPr>
        <w:t>á jednotka</w:t>
      </w:r>
      <w:ins w:id="65" w:author="Michal Komenda" w:date="2017-02-13T09:39:00Z">
        <w:r>
          <w:rPr>
            <w:rFonts w:cs="Arial"/>
          </w:rPr>
          <w:t xml:space="preserve"> / SAS / 10K</w:t>
        </w:r>
      </w:ins>
    </w:p>
    <w:p w14:paraId="118F124E" w14:textId="77777777" w:rsidR="008A470F" w:rsidRPr="008A470F" w:rsidRDefault="008A470F" w:rsidP="00946E92">
      <w:pPr>
        <w:pStyle w:val="Odstavecseseznamem"/>
        <w:ind w:left="1080" w:firstLine="0"/>
        <w:jc w:val="both"/>
        <w:rPr>
          <w:rFonts w:cs="Arial"/>
        </w:rPr>
      </w:pPr>
    </w:p>
    <w:p w14:paraId="118F124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Záruka (podpora výrobce) na </w:t>
      </w:r>
      <w:proofErr w:type="spellStart"/>
      <w:r w:rsidRPr="008A470F">
        <w:rPr>
          <w:rFonts w:cs="Arial"/>
        </w:rPr>
        <w:t>na</w:t>
      </w:r>
      <w:proofErr w:type="spellEnd"/>
      <w:r w:rsidRPr="008A470F">
        <w:rPr>
          <w:rFonts w:cs="Arial"/>
        </w:rPr>
        <w:t xml:space="preserve"> nově dodaný hardware a software na dobu shodnou s podporou stávajícího hardware a software, min. do </w:t>
      </w:r>
      <w:proofErr w:type="gramStart"/>
      <w:r w:rsidRPr="008A470F">
        <w:rPr>
          <w:rFonts w:cs="Arial"/>
        </w:rPr>
        <w:t>31.10.2019</w:t>
      </w:r>
      <w:proofErr w:type="gramEnd"/>
      <w:r w:rsidRPr="008A470F">
        <w:rPr>
          <w:rFonts w:cs="Arial"/>
        </w:rPr>
        <w:t>.</w:t>
      </w:r>
    </w:p>
    <w:p w14:paraId="118F1250" w14:textId="77777777" w:rsidR="008A470F" w:rsidRPr="008A470F" w:rsidRDefault="008A470F" w:rsidP="008A470F">
      <w:pPr>
        <w:jc w:val="both"/>
        <w:rPr>
          <w:rFonts w:cs="Arial"/>
        </w:rPr>
      </w:pPr>
    </w:p>
    <w:p w14:paraId="118F1251" w14:textId="77777777" w:rsidR="008A470F" w:rsidRPr="004F43C0" w:rsidRDefault="008A470F" w:rsidP="004F43C0">
      <w:pPr>
        <w:pStyle w:val="Heading3-Numbers"/>
        <w:rPr>
          <w:sz w:val="22"/>
        </w:rPr>
      </w:pPr>
      <w:bookmarkStart w:id="66" w:name="_Toc473545238"/>
      <w:r w:rsidRPr="004F43C0">
        <w:rPr>
          <w:sz w:val="22"/>
        </w:rPr>
        <w:t>Server s vlastní diskovou kapacitou v lokalitě Datového Centra B</w:t>
      </w:r>
      <w:bookmarkEnd w:id="66"/>
    </w:p>
    <w:p w14:paraId="118F1252" w14:textId="77777777" w:rsidR="008A470F" w:rsidRPr="008A470F" w:rsidRDefault="008A470F" w:rsidP="008A470F">
      <w:pPr>
        <w:ind w:firstLine="0"/>
        <w:rPr>
          <w:rFonts w:cs="Arial"/>
        </w:rPr>
      </w:pPr>
    </w:p>
    <w:p w14:paraId="118F125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vlastní </w:t>
      </w:r>
      <w:proofErr w:type="gramStart"/>
      <w:r w:rsidRPr="008A470F">
        <w:rPr>
          <w:rFonts w:cs="Arial"/>
        </w:rPr>
        <w:t>servery  SGI</w:t>
      </w:r>
      <w:proofErr w:type="gramEnd"/>
      <w:r w:rsidRPr="008A470F">
        <w:rPr>
          <w:rFonts w:cs="Arial"/>
        </w:rPr>
        <w:t xml:space="preserve"> C1110-GP2  jež jsou provozovány v níže uvedené konfiguraci </w:t>
      </w:r>
    </w:p>
    <w:p w14:paraId="118F1254" w14:textId="57EBE76C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CPU: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 </w:t>
      </w:r>
      <w:bookmarkStart w:id="67" w:name="OLE_LINK43"/>
      <w:bookmarkStart w:id="68" w:name="OLE_LINK44"/>
      <w:r w:rsidRPr="008A470F">
        <w:rPr>
          <w:rFonts w:ascii="Arial" w:hAnsi="Arial" w:cs="Arial"/>
          <w:sz w:val="22"/>
          <w:szCs w:val="22"/>
        </w:rPr>
        <w:t>E5-2640v3</w:t>
      </w:r>
      <w:bookmarkEnd w:id="67"/>
      <w:bookmarkEnd w:id="68"/>
      <w:r w:rsidR="001970BC">
        <w:rPr>
          <w:rFonts w:ascii="Arial" w:hAnsi="Arial" w:cs="Arial"/>
          <w:sz w:val="22"/>
          <w:szCs w:val="22"/>
        </w:rPr>
        <w:t>, 8 CPU jader, 2.6GHz</w:t>
      </w:r>
      <w:del w:id="69" w:author="Michal Komenda" w:date="2017-02-13T09:39:00Z">
        <w:r w:rsidRPr="008A470F">
          <w:rPr>
            <w:rFonts w:ascii="Arial" w:hAnsi="Arial" w:cs="Arial"/>
            <w:sz w:val="22"/>
            <w:szCs w:val="22"/>
          </w:rPr>
          <w:delText xml:space="preserve"> </w:delText>
        </w:r>
      </w:del>
    </w:p>
    <w:p w14:paraId="118F1255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RAM: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6x 16GB DDR4 2133MHz </w:t>
      </w:r>
    </w:p>
    <w:p w14:paraId="118F1256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HDD: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8x600GB, SAS, 10k </w:t>
      </w:r>
    </w:p>
    <w:p w14:paraId="118F1257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Řadič: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HW </w:t>
      </w:r>
      <w:proofErr w:type="spellStart"/>
      <w:r w:rsidRPr="008A470F">
        <w:rPr>
          <w:rFonts w:ascii="Arial" w:hAnsi="Arial" w:cs="Arial"/>
          <w:sz w:val="22"/>
          <w:szCs w:val="22"/>
        </w:rPr>
        <w:t>Raid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, 12Gb/s, G3, RAID 0,1,10,5,6,50,60, BBU </w:t>
      </w:r>
    </w:p>
    <w:p w14:paraId="118F1258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>LAN: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4x1Gb, 4x10Gb </w:t>
      </w:r>
    </w:p>
    <w:p w14:paraId="118F1259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SAN: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2x16Gb </w:t>
      </w:r>
    </w:p>
    <w:p w14:paraId="118F125A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Osazení do </w:t>
      </w:r>
      <w:proofErr w:type="gramStart"/>
      <w:r w:rsidRPr="008A470F">
        <w:rPr>
          <w:rFonts w:ascii="Arial" w:hAnsi="Arial" w:cs="Arial"/>
          <w:sz w:val="22"/>
          <w:szCs w:val="22"/>
        </w:rPr>
        <w:t>racku</w:t>
      </w:r>
      <w:proofErr w:type="gramEnd"/>
      <w:r w:rsidRPr="008A470F">
        <w:rPr>
          <w:rFonts w:ascii="Arial" w:hAnsi="Arial" w:cs="Arial"/>
          <w:sz w:val="22"/>
          <w:szCs w:val="22"/>
        </w:rPr>
        <w:t xml:space="preserve">: </w:t>
      </w:r>
      <w:r w:rsidRPr="008A470F">
        <w:rPr>
          <w:rFonts w:ascii="Arial" w:hAnsi="Arial" w:cs="Arial"/>
          <w:sz w:val="22"/>
          <w:szCs w:val="22"/>
        </w:rPr>
        <w:tab/>
        <w:t xml:space="preserve">1U </w:t>
      </w:r>
    </w:p>
    <w:p w14:paraId="118F125B" w14:textId="77777777" w:rsidR="008A470F" w:rsidRPr="008A470F" w:rsidRDefault="008A470F" w:rsidP="00946E92">
      <w:pPr>
        <w:pStyle w:val="Defaul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Zdroje: </w:t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</w:r>
      <w:r w:rsidRPr="008A470F">
        <w:rPr>
          <w:rFonts w:ascii="Arial" w:hAnsi="Arial" w:cs="Arial"/>
          <w:sz w:val="22"/>
          <w:szCs w:val="22"/>
        </w:rPr>
        <w:tab/>
        <w:t xml:space="preserve">2x750W </w:t>
      </w:r>
    </w:p>
    <w:p w14:paraId="118F125C" w14:textId="77777777" w:rsidR="008A470F" w:rsidRPr="008A470F" w:rsidRDefault="008A470F" w:rsidP="00946E92">
      <w:pPr>
        <w:pStyle w:val="Odstavecseseznamem"/>
        <w:numPr>
          <w:ilvl w:val="0"/>
          <w:numId w:val="15"/>
        </w:numPr>
        <w:jc w:val="both"/>
        <w:rPr>
          <w:rFonts w:cs="Arial"/>
        </w:rPr>
      </w:pPr>
      <w:r w:rsidRPr="008A470F">
        <w:rPr>
          <w:rFonts w:cs="Arial"/>
        </w:rPr>
        <w:t xml:space="preserve">Management: </w:t>
      </w:r>
      <w:r w:rsidRPr="008A470F">
        <w:rPr>
          <w:rFonts w:cs="Arial"/>
        </w:rPr>
        <w:tab/>
      </w:r>
      <w:r w:rsidRPr="008A470F">
        <w:rPr>
          <w:rFonts w:cs="Arial"/>
        </w:rPr>
        <w:tab/>
        <w:t>AST2400, IPMI 2.0, 1xRJ45 dedikovaný IPMI LAN port</w:t>
      </w:r>
    </w:p>
    <w:p w14:paraId="118F125D" w14:textId="77777777" w:rsidR="008A470F" w:rsidRPr="008A470F" w:rsidRDefault="008A470F" w:rsidP="00946E92">
      <w:pPr>
        <w:jc w:val="both"/>
        <w:rPr>
          <w:rFonts w:cs="Arial"/>
        </w:rPr>
      </w:pPr>
    </w:p>
    <w:p w14:paraId="118F125E" w14:textId="1019F2CE" w:rsidR="008A470F" w:rsidRDefault="008A470F" w:rsidP="00946E92">
      <w:pPr>
        <w:ind w:firstLine="0"/>
        <w:jc w:val="both"/>
        <w:rPr>
          <w:rFonts w:cs="Arial"/>
        </w:rPr>
      </w:pPr>
      <w:bookmarkStart w:id="70" w:name="OLE_LINK41"/>
      <w:bookmarkStart w:id="71" w:name="OLE_LINK42"/>
      <w:r w:rsidRPr="009D76E9">
        <w:rPr>
          <w:rFonts w:cs="Arial"/>
          <w:b/>
        </w:rPr>
        <w:t xml:space="preserve">Zadavatel požaduje dodání </w:t>
      </w:r>
      <w:r w:rsidRPr="009D76E9">
        <w:rPr>
          <w:rFonts w:cs="Arial"/>
        </w:rPr>
        <w:t>8ks nových serverů</w:t>
      </w:r>
      <w:r w:rsidRPr="008A470F">
        <w:rPr>
          <w:rFonts w:cs="Arial"/>
        </w:rPr>
        <w:t xml:space="preserve"> v konfiguraci </w:t>
      </w:r>
      <w:del w:id="72" w:author="Michal Komenda" w:date="2017-02-13T09:39:00Z">
        <w:r w:rsidRPr="008A470F">
          <w:rPr>
            <w:rFonts w:cs="Arial"/>
          </w:rPr>
          <w:delText>obdobné</w:delText>
        </w:r>
      </w:del>
      <w:ins w:id="73" w:author="Michal Komenda" w:date="2017-02-13T09:39:00Z">
        <w:r w:rsidR="001970BC">
          <w:rPr>
            <w:rFonts w:cs="Arial"/>
          </w:rPr>
          <w:t>stejné</w:t>
        </w:r>
      </w:ins>
      <w:r w:rsidRPr="008A470F">
        <w:rPr>
          <w:rFonts w:cs="Arial"/>
        </w:rPr>
        <w:t xml:space="preserve"> nebo </w:t>
      </w:r>
      <w:r w:rsidR="001970BC">
        <w:rPr>
          <w:rFonts w:cs="Arial"/>
        </w:rPr>
        <w:t>vyšší</w:t>
      </w:r>
      <w:r w:rsidRPr="008A470F">
        <w:rPr>
          <w:rFonts w:cs="Arial"/>
        </w:rPr>
        <w:t xml:space="preserve"> než výše uvedená přičemž</w:t>
      </w:r>
    </w:p>
    <w:p w14:paraId="106DE6DD" w14:textId="77777777" w:rsidR="0013472C" w:rsidRDefault="0013472C" w:rsidP="00946E92">
      <w:pPr>
        <w:pStyle w:val="Odstavecseseznamem"/>
        <w:numPr>
          <w:ilvl w:val="0"/>
          <w:numId w:val="16"/>
        </w:numPr>
        <w:jc w:val="both"/>
        <w:rPr>
          <w:ins w:id="74" w:author="Michal Komenda" w:date="2017-02-13T09:39:00Z"/>
          <w:rFonts w:cs="Arial"/>
        </w:rPr>
      </w:pPr>
      <w:bookmarkStart w:id="75" w:name="OLE_LINK49"/>
      <w:bookmarkStart w:id="76" w:name="OLE_LINK50"/>
      <w:bookmarkStart w:id="77" w:name="OLE_LINK53"/>
      <w:bookmarkStart w:id="78" w:name="OLE_LINK54"/>
      <w:ins w:id="79" w:author="Michal Komenda" w:date="2017-02-13T09:39:00Z">
        <w:r>
          <w:rPr>
            <w:rFonts w:cs="Arial"/>
          </w:rPr>
          <w:t xml:space="preserve">každý procesor musí mít výkon, který umožňuje dosáhnout hodnotícího skóre min. 14094 bodů dle bodového hodnocení  </w:t>
        </w:r>
        <w:r w:rsidR="003A4E7E">
          <w:fldChar w:fldCharType="begin"/>
        </w:r>
        <w:r w:rsidR="003A4E7E">
          <w:instrText xml:space="preserve"> HYPERLINK "http://www.cpubenchmark.net/" </w:instrText>
        </w:r>
        <w:r w:rsidR="003A4E7E">
          <w:fldChar w:fldCharType="separate"/>
        </w:r>
        <w:r w:rsidRPr="00E671F5">
          <w:rPr>
            <w:rStyle w:val="Hypertextovodkaz"/>
            <w:rFonts w:cs="Arial"/>
          </w:rPr>
          <w:t>http://www.cpubenchmark.net/</w:t>
        </w:r>
        <w:r w:rsidR="003A4E7E">
          <w:rPr>
            <w:rStyle w:val="Hypertextovodkaz"/>
            <w:rFonts w:cs="Arial"/>
          </w:rPr>
          <w:fldChar w:fldCharType="end"/>
        </w:r>
      </w:ins>
    </w:p>
    <w:bookmarkEnd w:id="70"/>
    <w:bookmarkEnd w:id="71"/>
    <w:p w14:paraId="118F125F" w14:textId="77777777" w:rsidR="008A470F" w:rsidRPr="008A470F" w:rsidRDefault="008A470F" w:rsidP="00946E92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8A470F">
        <w:rPr>
          <w:rFonts w:cs="Arial"/>
        </w:rPr>
        <w:t>operační paměť musí být min. 256 GB</w:t>
      </w:r>
      <w:r w:rsidRPr="003A4E7E">
        <w:t xml:space="preserve"> p</w:t>
      </w:r>
      <w:r w:rsidRPr="008A470F">
        <w:rPr>
          <w:rFonts w:cs="Arial"/>
        </w:rPr>
        <w:t xml:space="preserve">ři použití paměťových modulů o minimální kapacitě 32 GB </w:t>
      </w:r>
      <w:r w:rsidRPr="003A4E7E">
        <w:t>/ modul</w:t>
      </w:r>
    </w:p>
    <w:p w14:paraId="118F1260" w14:textId="4B921CD8" w:rsidR="008A470F" w:rsidRPr="008A470F" w:rsidRDefault="008C407D" w:rsidP="00946E92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bookmarkStart w:id="80" w:name="OLE_LINK47"/>
      <w:bookmarkStart w:id="81" w:name="OLE_LINK48"/>
      <w:ins w:id="82" w:author="Michal Komenda" w:date="2017-02-13T09:39:00Z">
        <w:r>
          <w:rPr>
            <w:rFonts w:cs="Arial"/>
          </w:rPr>
          <w:t>výška</w:t>
        </w:r>
        <w:r w:rsidR="001970BC">
          <w:rPr>
            <w:rFonts w:cs="Arial"/>
          </w:rPr>
          <w:t xml:space="preserve"> serveru </w:t>
        </w:r>
      </w:ins>
      <w:r w:rsidR="008A470F" w:rsidRPr="008A470F">
        <w:rPr>
          <w:rFonts w:cs="Arial"/>
        </w:rPr>
        <w:t xml:space="preserve">musí být velikost </w:t>
      </w:r>
      <w:proofErr w:type="spellStart"/>
      <w:r w:rsidR="008A470F" w:rsidRPr="008A470F">
        <w:rPr>
          <w:rFonts w:cs="Arial"/>
        </w:rPr>
        <w:t>max</w:t>
      </w:r>
      <w:proofErr w:type="spellEnd"/>
      <w:r w:rsidR="008A470F" w:rsidRPr="008A470F">
        <w:rPr>
          <w:rFonts w:cs="Arial"/>
        </w:rPr>
        <w:t xml:space="preserve"> 1U</w:t>
      </w:r>
    </w:p>
    <w:p w14:paraId="118F1261" w14:textId="2FB9110A" w:rsidR="008A470F" w:rsidRPr="008A470F" w:rsidRDefault="008A470F" w:rsidP="00946E92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bookmarkStart w:id="83" w:name="OLE_LINK45"/>
      <w:bookmarkStart w:id="84" w:name="OLE_LINK46"/>
      <w:bookmarkEnd w:id="80"/>
      <w:bookmarkEnd w:id="81"/>
      <w:r w:rsidRPr="008A470F">
        <w:rPr>
          <w:rFonts w:cs="Arial"/>
        </w:rPr>
        <w:lastRenderedPageBreak/>
        <w:t>počet diskových jednotek je 8 s minimální kapacitou 1.</w:t>
      </w:r>
      <w:r w:rsidR="00C131F1">
        <w:rPr>
          <w:rFonts w:cs="Arial"/>
        </w:rPr>
        <w:t>2</w:t>
      </w:r>
      <w:r w:rsidRPr="008A470F">
        <w:rPr>
          <w:rFonts w:cs="Arial"/>
        </w:rPr>
        <w:t xml:space="preserve"> TB </w:t>
      </w:r>
      <w:r w:rsidRPr="003A4E7E">
        <w:t>/ diskov</w:t>
      </w:r>
      <w:r w:rsidRPr="008A470F">
        <w:rPr>
          <w:rFonts w:cs="Arial"/>
        </w:rPr>
        <w:t>á jednotka</w:t>
      </w:r>
      <w:ins w:id="85" w:author="Michal Komenda" w:date="2017-02-13T09:39:00Z">
        <w:r w:rsidR="001970BC">
          <w:rPr>
            <w:rFonts w:cs="Arial"/>
          </w:rPr>
          <w:t xml:space="preserve"> / SAS / 10K</w:t>
        </w:r>
      </w:ins>
    </w:p>
    <w:bookmarkEnd w:id="75"/>
    <w:bookmarkEnd w:id="76"/>
    <w:bookmarkEnd w:id="77"/>
    <w:bookmarkEnd w:id="78"/>
    <w:bookmarkEnd w:id="83"/>
    <w:bookmarkEnd w:id="84"/>
    <w:p w14:paraId="118F1262" w14:textId="77777777" w:rsidR="008A470F" w:rsidRPr="008A470F" w:rsidRDefault="008A470F" w:rsidP="00946E92">
      <w:pPr>
        <w:jc w:val="both"/>
        <w:rPr>
          <w:rFonts w:cs="Arial"/>
        </w:rPr>
      </w:pPr>
    </w:p>
    <w:p w14:paraId="118F1263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Záruka (podpora výrobce) na </w:t>
      </w:r>
      <w:proofErr w:type="spellStart"/>
      <w:r w:rsidRPr="008A470F">
        <w:rPr>
          <w:rFonts w:cs="Arial"/>
        </w:rPr>
        <w:t>na</w:t>
      </w:r>
      <w:proofErr w:type="spellEnd"/>
      <w:r w:rsidRPr="008A470F">
        <w:rPr>
          <w:rFonts w:cs="Arial"/>
        </w:rPr>
        <w:t xml:space="preserve"> nově dodaný hardware a software na dobu shodnou s podporou stávajícího hardware a software, min. do </w:t>
      </w:r>
      <w:proofErr w:type="gramStart"/>
      <w:r w:rsidRPr="008A470F">
        <w:rPr>
          <w:rFonts w:cs="Arial"/>
        </w:rPr>
        <w:t>31.10.2019</w:t>
      </w:r>
      <w:proofErr w:type="gramEnd"/>
      <w:r w:rsidRPr="008A470F">
        <w:rPr>
          <w:rFonts w:cs="Arial"/>
        </w:rPr>
        <w:t>.</w:t>
      </w:r>
    </w:p>
    <w:p w14:paraId="118F1264" w14:textId="77777777" w:rsidR="008A470F" w:rsidRPr="008A470F" w:rsidRDefault="008A470F" w:rsidP="008A470F">
      <w:pPr>
        <w:jc w:val="both"/>
        <w:rPr>
          <w:rFonts w:cs="Arial"/>
        </w:rPr>
      </w:pPr>
    </w:p>
    <w:p w14:paraId="118F1265" w14:textId="77777777" w:rsidR="008A470F" w:rsidRPr="008A470F" w:rsidRDefault="008A470F" w:rsidP="008A470F">
      <w:pPr>
        <w:rPr>
          <w:rFonts w:cs="Arial"/>
        </w:rPr>
      </w:pPr>
    </w:p>
    <w:p w14:paraId="118F1266" w14:textId="77777777" w:rsidR="008A470F" w:rsidRPr="004F43C0" w:rsidRDefault="008A470F" w:rsidP="004F43C0">
      <w:pPr>
        <w:pStyle w:val="Nadpis21"/>
        <w:rPr>
          <w:sz w:val="22"/>
        </w:rPr>
      </w:pPr>
      <w:bookmarkStart w:id="86" w:name="_Toc473545239"/>
      <w:r w:rsidRPr="004F43C0">
        <w:rPr>
          <w:sz w:val="22"/>
        </w:rPr>
        <w:t>Rozšíření funkcionality technologie CWDM</w:t>
      </w:r>
      <w:bookmarkEnd w:id="86"/>
    </w:p>
    <w:p w14:paraId="118F1267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Datová </w:t>
      </w:r>
      <w:proofErr w:type="gramStart"/>
      <w:r w:rsidRPr="008A470F">
        <w:rPr>
          <w:rFonts w:ascii="Arial" w:hAnsi="Arial" w:cs="Arial"/>
          <w:sz w:val="22"/>
          <w:szCs w:val="22"/>
        </w:rPr>
        <w:t xml:space="preserve">centra A </w:t>
      </w:r>
      <w:proofErr w:type="spellStart"/>
      <w:r w:rsidRPr="008A470F">
        <w:rPr>
          <w:rFonts w:ascii="Arial" w:hAnsi="Arial" w:cs="Arial"/>
          <w:sz w:val="22"/>
          <w:szCs w:val="22"/>
        </w:rPr>
        <w:t>a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B  jsou</w:t>
      </w:r>
      <w:proofErr w:type="gramEnd"/>
      <w:r w:rsidRPr="008A470F">
        <w:rPr>
          <w:rFonts w:ascii="Arial" w:hAnsi="Arial" w:cs="Arial"/>
          <w:sz w:val="22"/>
          <w:szCs w:val="22"/>
        </w:rPr>
        <w:t xml:space="preserve"> propojena (obrázek č. 3) ne</w:t>
      </w:r>
      <w:r w:rsidR="00DB1637">
        <w:rPr>
          <w:rFonts w:ascii="Arial" w:hAnsi="Arial" w:cs="Arial"/>
          <w:sz w:val="22"/>
          <w:szCs w:val="22"/>
        </w:rPr>
        <w:t>nasvícenými optickými vlákny. K </w:t>
      </w:r>
      <w:r w:rsidRPr="008A470F">
        <w:rPr>
          <w:rFonts w:ascii="Arial" w:hAnsi="Arial" w:cs="Arial"/>
          <w:sz w:val="22"/>
          <w:szCs w:val="22"/>
        </w:rPr>
        <w:t xml:space="preserve">dispozici jsou 2 páry vláken, jedno pro technologii FC (SAN B), druhé pro TCP/IP a FC (SAN A). </w:t>
      </w:r>
    </w:p>
    <w:p w14:paraId="118F1268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</w:p>
    <w:p w14:paraId="118F1269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Kapacita spoje typu </w:t>
      </w:r>
      <w:proofErr w:type="spellStart"/>
      <w:r w:rsidRPr="008A470F">
        <w:rPr>
          <w:rFonts w:ascii="Arial" w:hAnsi="Arial" w:cs="Arial"/>
          <w:sz w:val="22"/>
          <w:szCs w:val="22"/>
        </w:rPr>
        <w:t>Fibre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470F">
        <w:rPr>
          <w:rFonts w:ascii="Arial" w:hAnsi="Arial" w:cs="Arial"/>
          <w:sz w:val="22"/>
          <w:szCs w:val="22"/>
        </w:rPr>
        <w:t>Channel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 (FC) je 8 </w:t>
      </w:r>
      <w:proofErr w:type="spellStart"/>
      <w:r w:rsidRPr="008A470F">
        <w:rPr>
          <w:rFonts w:ascii="Arial" w:hAnsi="Arial" w:cs="Arial"/>
          <w:sz w:val="22"/>
          <w:szCs w:val="22"/>
        </w:rPr>
        <w:t>Gbps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. Kapacita spoje typu TCP/IP je 10 </w:t>
      </w:r>
      <w:proofErr w:type="spellStart"/>
      <w:r w:rsidRPr="008A470F">
        <w:rPr>
          <w:rFonts w:ascii="Arial" w:hAnsi="Arial" w:cs="Arial"/>
          <w:sz w:val="22"/>
          <w:szCs w:val="22"/>
        </w:rPr>
        <w:t>Gbps</w:t>
      </w:r>
      <w:proofErr w:type="spellEnd"/>
      <w:r w:rsidRPr="008A470F">
        <w:rPr>
          <w:rFonts w:ascii="Arial" w:hAnsi="Arial" w:cs="Arial"/>
          <w:sz w:val="22"/>
          <w:szCs w:val="22"/>
        </w:rPr>
        <w:t xml:space="preserve">. </w:t>
      </w:r>
    </w:p>
    <w:p w14:paraId="118F126A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Délka optických kabelů je do 30 km. </w:t>
      </w:r>
    </w:p>
    <w:p w14:paraId="118F126B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</w:p>
    <w:p w14:paraId="118F126C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 xml:space="preserve">Propojení TCP/IP (LAN) mezi datovými centry je zálohováno VPN spojením prostřednictvím sítě CSW MPSV. Propoj, bude mít rychlost 1Gb/s. Záložní propoj L2 je realizován pomocí VPN mezi lokalitami a technologie VXLAN. </w:t>
      </w:r>
    </w:p>
    <w:p w14:paraId="118F126D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</w:p>
    <w:p w14:paraId="118F126E" w14:textId="77777777" w:rsidR="008A470F" w:rsidRPr="008A470F" w:rsidRDefault="008A470F" w:rsidP="00404665">
      <w:pPr>
        <w:pStyle w:val="Default"/>
        <w:ind w:firstLine="0"/>
        <w:jc w:val="both"/>
        <w:rPr>
          <w:rFonts w:ascii="Arial" w:hAnsi="Arial" w:cs="Arial"/>
          <w:sz w:val="22"/>
          <w:szCs w:val="22"/>
        </w:rPr>
      </w:pPr>
      <w:r w:rsidRPr="008A470F">
        <w:rPr>
          <w:rFonts w:ascii="Arial" w:hAnsi="Arial" w:cs="Arial"/>
          <w:sz w:val="22"/>
          <w:szCs w:val="22"/>
        </w:rPr>
        <w:t>Redundance SAN mezi lokalitami je řešena pomocí dvou, po 1ks v každém Datovém centru, CWDM modulátorů Cisco ONS 15216 8-Channel, tak, že na jednom vláknu bude provozována LAN 10GbE a 8Gb FC (SAN A) a na druhém 8Gb FC (SAN B).</w:t>
      </w:r>
    </w:p>
    <w:p w14:paraId="118F126F" w14:textId="77777777" w:rsidR="008A470F" w:rsidRPr="008A470F" w:rsidRDefault="008A470F" w:rsidP="008A470F">
      <w:pPr>
        <w:rPr>
          <w:rFonts w:cs="Arial"/>
        </w:rPr>
      </w:pPr>
    </w:p>
    <w:p w14:paraId="118F1270" w14:textId="77777777" w:rsidR="008A470F" w:rsidRPr="008A470F" w:rsidRDefault="008A470F" w:rsidP="008A470F">
      <w:pPr>
        <w:ind w:firstLine="0"/>
        <w:rPr>
          <w:rFonts w:cs="Arial"/>
        </w:rPr>
      </w:pPr>
    </w:p>
    <w:p w14:paraId="118F1271" w14:textId="77777777" w:rsidR="008A470F" w:rsidRPr="008A470F" w:rsidRDefault="008A470F" w:rsidP="008A470F">
      <w:pPr>
        <w:rPr>
          <w:rFonts w:cs="Arial"/>
        </w:rPr>
      </w:pPr>
      <w:r w:rsidRPr="008A470F">
        <w:rPr>
          <w:rFonts w:cs="Arial"/>
          <w:noProof/>
        </w:rPr>
        <w:drawing>
          <wp:inline distT="0" distB="0" distL="0" distR="0" wp14:anchorId="118F1665" wp14:editId="118F1666">
            <wp:extent cx="5759450" cy="3901440"/>
            <wp:effectExtent l="0" t="0" r="0" b="381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90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F1272" w14:textId="77777777" w:rsidR="008A470F" w:rsidRPr="008A470F" w:rsidRDefault="008A470F" w:rsidP="008A470F">
      <w:pPr>
        <w:jc w:val="center"/>
        <w:rPr>
          <w:rFonts w:eastAsiaTheme="majorEastAsia" w:cs="Arial"/>
          <w:b/>
          <w:bCs/>
          <w:i/>
          <w:iCs/>
        </w:rPr>
      </w:pPr>
      <w:r w:rsidRPr="008A470F">
        <w:rPr>
          <w:rStyle w:val="Nzevknihy"/>
          <w:rFonts w:ascii="Arial" w:hAnsi="Arial" w:cs="Arial"/>
        </w:rPr>
        <w:t xml:space="preserve">Obrázek č. 3 – schéma propojení Datového centra A </w:t>
      </w:r>
      <w:proofErr w:type="spellStart"/>
      <w:r w:rsidRPr="008A470F">
        <w:rPr>
          <w:rStyle w:val="Nzevknihy"/>
          <w:rFonts w:ascii="Arial" w:hAnsi="Arial" w:cs="Arial"/>
        </w:rPr>
        <w:t>a</w:t>
      </w:r>
      <w:proofErr w:type="spellEnd"/>
      <w:r w:rsidRPr="008A470F">
        <w:rPr>
          <w:rStyle w:val="Nzevknihy"/>
          <w:rFonts w:ascii="Arial" w:hAnsi="Arial" w:cs="Arial"/>
        </w:rPr>
        <w:t xml:space="preserve"> Datového centra B</w:t>
      </w:r>
    </w:p>
    <w:p w14:paraId="118F1273" w14:textId="77777777" w:rsidR="008A470F" w:rsidRPr="008A470F" w:rsidRDefault="008A470F" w:rsidP="008A470F">
      <w:pPr>
        <w:rPr>
          <w:rFonts w:cs="Arial"/>
        </w:rPr>
      </w:pPr>
    </w:p>
    <w:p w14:paraId="118F1274" w14:textId="77777777" w:rsidR="008A470F" w:rsidRPr="008A470F" w:rsidRDefault="008A470F" w:rsidP="008A470F">
      <w:pPr>
        <w:rPr>
          <w:rFonts w:cs="Arial"/>
        </w:rPr>
      </w:pPr>
    </w:p>
    <w:p w14:paraId="118F1275" w14:textId="77777777" w:rsidR="008A470F" w:rsidRDefault="008A470F" w:rsidP="00404665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t>Zadavatel požaduje rozšíření</w:t>
      </w:r>
      <w:r w:rsidRPr="008A470F">
        <w:rPr>
          <w:rFonts w:cs="Arial"/>
        </w:rPr>
        <w:t xml:space="preserve"> CWDM technologie o 1 modulátor Cisco ONS 15216 8-Channel CWDM </w:t>
      </w:r>
      <w:proofErr w:type="spellStart"/>
      <w:r w:rsidRPr="008A470F">
        <w:rPr>
          <w:rFonts w:cs="Arial"/>
        </w:rPr>
        <w:t>Multiplexer</w:t>
      </w:r>
      <w:proofErr w:type="spellEnd"/>
      <w:r w:rsidRPr="008A470F">
        <w:rPr>
          <w:rFonts w:cs="Arial"/>
        </w:rPr>
        <w:t>/</w:t>
      </w:r>
      <w:proofErr w:type="spellStart"/>
      <w:r w:rsidRPr="008A470F">
        <w:rPr>
          <w:rFonts w:cs="Arial"/>
        </w:rPr>
        <w:t>Demultiplexer</w:t>
      </w:r>
      <w:proofErr w:type="spellEnd"/>
      <w:r w:rsidRPr="008A470F">
        <w:rPr>
          <w:rFonts w:cs="Arial"/>
        </w:rPr>
        <w:t xml:space="preserve">  v každém datovém centru a to z důvodu </w:t>
      </w:r>
      <w:r w:rsidRPr="008A470F">
        <w:rPr>
          <w:rFonts w:cs="Arial"/>
        </w:rPr>
        <w:lastRenderedPageBreak/>
        <w:t xml:space="preserve">nahrazení L2 </w:t>
      </w:r>
      <w:proofErr w:type="spellStart"/>
      <w:r w:rsidRPr="008A470F">
        <w:rPr>
          <w:rFonts w:cs="Arial"/>
        </w:rPr>
        <w:t>propoje</w:t>
      </w:r>
      <w:proofErr w:type="spellEnd"/>
      <w:r w:rsidRPr="008A470F">
        <w:rPr>
          <w:rFonts w:cs="Arial"/>
        </w:rPr>
        <w:t xml:space="preserve"> o kapacitě 1 </w:t>
      </w:r>
      <w:proofErr w:type="spellStart"/>
      <w:r w:rsidRPr="008A470F">
        <w:rPr>
          <w:rFonts w:cs="Arial"/>
        </w:rPr>
        <w:t>Gb</w:t>
      </w:r>
      <w:proofErr w:type="spellEnd"/>
      <w:r w:rsidRPr="008A470F">
        <w:rPr>
          <w:rFonts w:cs="Arial"/>
        </w:rPr>
        <w:t xml:space="preserve"> za 10 </w:t>
      </w:r>
      <w:proofErr w:type="spellStart"/>
      <w:r w:rsidRPr="008A470F">
        <w:rPr>
          <w:rFonts w:cs="Arial"/>
        </w:rPr>
        <w:t>Gb</w:t>
      </w:r>
      <w:proofErr w:type="spellEnd"/>
      <w:r w:rsidRPr="008A470F">
        <w:rPr>
          <w:rFonts w:cs="Arial"/>
        </w:rPr>
        <w:t xml:space="preserve"> spoj, realizovaný prostřednictvím CWDM technologie a stávajících 2 páru optických vláken. </w:t>
      </w:r>
    </w:p>
    <w:p w14:paraId="118F1276" w14:textId="77777777" w:rsidR="004F43C0" w:rsidRDefault="004F43C0" w:rsidP="008A470F">
      <w:pPr>
        <w:rPr>
          <w:rFonts w:cs="Arial"/>
        </w:rPr>
      </w:pPr>
    </w:p>
    <w:p w14:paraId="118F127C" w14:textId="77777777" w:rsidR="008A470F" w:rsidRPr="008A470F" w:rsidRDefault="008A470F" w:rsidP="008A470F">
      <w:pPr>
        <w:rPr>
          <w:rFonts w:cs="Arial"/>
        </w:rPr>
      </w:pPr>
      <w:r w:rsidRPr="008A470F">
        <w:rPr>
          <w:rFonts w:cs="Arial"/>
        </w:rPr>
        <w:t xml:space="preserve">Pro naplnění této kapitoly, uchazeč dodá níže uvedené: </w:t>
      </w:r>
    </w:p>
    <w:p w14:paraId="118F127D" w14:textId="77777777" w:rsidR="008A470F" w:rsidRPr="008A470F" w:rsidRDefault="008A470F" w:rsidP="008A470F">
      <w:pPr>
        <w:rPr>
          <w:rFonts w:cs="Arial"/>
        </w:rPr>
      </w:pPr>
    </w:p>
    <w:tbl>
      <w:tblPr>
        <w:tblW w:w="7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6"/>
        <w:gridCol w:w="727"/>
        <w:gridCol w:w="3128"/>
      </w:tblGrid>
      <w:tr w:rsidR="008A470F" w:rsidRPr="008A470F" w14:paraId="118F1285" w14:textId="77777777" w:rsidTr="008A470F">
        <w:trPr>
          <w:trHeight w:val="275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7E" w14:textId="77777777" w:rsidR="008A470F" w:rsidRPr="00BD0527" w:rsidRDefault="008A470F" w:rsidP="008A470F">
            <w:pPr>
              <w:rPr>
                <w:rFonts w:cs="Arial"/>
                <w:b/>
              </w:rPr>
            </w:pPr>
            <w:r w:rsidRPr="00BD0527">
              <w:rPr>
                <w:rFonts w:cs="Arial"/>
                <w:b/>
              </w:rPr>
              <w:t xml:space="preserve">Název položky </w:t>
            </w:r>
          </w:p>
          <w:p w14:paraId="118F127F" w14:textId="77777777" w:rsidR="008A470F" w:rsidRPr="00BD0527" w:rsidRDefault="008A470F" w:rsidP="008A470F">
            <w:pPr>
              <w:rPr>
                <w:rFonts w:cs="Arial"/>
              </w:rPr>
            </w:pPr>
            <w:r w:rsidRPr="00BD0527">
              <w:rPr>
                <w:rFonts w:cs="Arial"/>
              </w:rPr>
              <w:t>15216-FLC-CWDM-8=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0" w14:textId="77777777" w:rsidR="008A470F" w:rsidRPr="00BD0527" w:rsidRDefault="008A470F" w:rsidP="008A470F">
            <w:pPr>
              <w:ind w:firstLine="0"/>
              <w:rPr>
                <w:rFonts w:cs="Arial"/>
                <w:b/>
              </w:rPr>
            </w:pPr>
            <w:r w:rsidRPr="00BD0527">
              <w:rPr>
                <w:rFonts w:cs="Arial"/>
                <w:b/>
              </w:rPr>
              <w:t>počet kusů</w:t>
            </w:r>
          </w:p>
          <w:p w14:paraId="118F1281" w14:textId="77777777" w:rsidR="008A470F" w:rsidRPr="00BD0527" w:rsidRDefault="008A470F" w:rsidP="008A470F">
            <w:pPr>
              <w:jc w:val="center"/>
              <w:rPr>
                <w:rFonts w:cs="Arial"/>
              </w:rPr>
            </w:pPr>
            <w:r w:rsidRPr="00BD0527">
              <w:rPr>
                <w:rFonts w:cs="Arial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2" w14:textId="77777777" w:rsidR="008A470F" w:rsidRPr="00BD0527" w:rsidRDefault="008A470F" w:rsidP="008A470F">
            <w:pPr>
              <w:rPr>
                <w:rFonts w:cs="Arial"/>
              </w:rPr>
            </w:pPr>
            <w:r w:rsidRPr="00BD0527">
              <w:rPr>
                <w:rFonts w:cs="Arial"/>
              </w:rPr>
              <w:t>Popis položky</w:t>
            </w:r>
          </w:p>
          <w:p w14:paraId="118F1283" w14:textId="77777777" w:rsidR="008A470F" w:rsidRPr="00BD0527" w:rsidRDefault="008A470F" w:rsidP="008A470F">
            <w:pPr>
              <w:rPr>
                <w:rFonts w:cs="Arial"/>
              </w:rPr>
            </w:pPr>
          </w:p>
          <w:p w14:paraId="118F1284" w14:textId="77777777" w:rsidR="008A470F" w:rsidRPr="00BD0527" w:rsidRDefault="008A470F" w:rsidP="008A470F">
            <w:pPr>
              <w:rPr>
                <w:rFonts w:cs="Arial"/>
              </w:rPr>
            </w:pPr>
            <w:proofErr w:type="spellStart"/>
            <w:r w:rsidRPr="00BD0527">
              <w:rPr>
                <w:rFonts w:cs="Arial"/>
              </w:rPr>
              <w:t>Edge</w:t>
            </w:r>
            <w:proofErr w:type="spellEnd"/>
            <w:r w:rsidRPr="00BD0527">
              <w:rPr>
                <w:rFonts w:cs="Arial"/>
              </w:rPr>
              <w:t xml:space="preserve"> 8-Ch CWDM </w:t>
            </w:r>
            <w:proofErr w:type="spellStart"/>
            <w:r w:rsidRPr="00BD0527">
              <w:rPr>
                <w:rFonts w:cs="Arial"/>
              </w:rPr>
              <w:t>Mux</w:t>
            </w:r>
            <w:proofErr w:type="spellEnd"/>
            <w:r w:rsidRPr="00BD0527">
              <w:rPr>
                <w:rFonts w:cs="Arial"/>
              </w:rPr>
              <w:t>/</w:t>
            </w:r>
            <w:proofErr w:type="spellStart"/>
            <w:r w:rsidRPr="00BD0527">
              <w:rPr>
                <w:rFonts w:cs="Arial"/>
              </w:rPr>
              <w:t>Dmx</w:t>
            </w:r>
            <w:proofErr w:type="spellEnd"/>
            <w:r w:rsidRPr="00BD0527">
              <w:rPr>
                <w:rFonts w:cs="Arial"/>
              </w:rPr>
              <w:t xml:space="preserve"> Module</w:t>
            </w:r>
          </w:p>
        </w:tc>
      </w:tr>
      <w:tr w:rsidR="008A470F" w:rsidRPr="008A470F" w14:paraId="118F1289" w14:textId="77777777" w:rsidTr="008A470F">
        <w:trPr>
          <w:trHeight w:val="275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6" w14:textId="77777777" w:rsidR="008A470F" w:rsidRPr="00BD0527" w:rsidRDefault="008A470F" w:rsidP="008A470F">
            <w:pPr>
              <w:rPr>
                <w:rFonts w:cs="Arial"/>
              </w:rPr>
            </w:pPr>
            <w:r w:rsidRPr="00BD0527">
              <w:rPr>
                <w:rFonts w:cs="Arial"/>
              </w:rPr>
              <w:t>15216-HD-EXT-PNL=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7" w14:textId="77777777" w:rsidR="008A470F" w:rsidRPr="00BD0527" w:rsidRDefault="008A470F" w:rsidP="008A470F">
            <w:pPr>
              <w:jc w:val="center"/>
              <w:rPr>
                <w:rFonts w:cs="Arial"/>
              </w:rPr>
            </w:pPr>
            <w:r w:rsidRPr="00BD0527">
              <w:rPr>
                <w:rFonts w:cs="Arial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8" w14:textId="77777777" w:rsidR="008A470F" w:rsidRPr="00BD0527" w:rsidRDefault="008A470F" w:rsidP="008A470F">
            <w:pPr>
              <w:rPr>
                <w:rFonts w:cs="Arial"/>
              </w:rPr>
            </w:pPr>
            <w:proofErr w:type="spellStart"/>
            <w:r w:rsidRPr="00BD0527">
              <w:rPr>
                <w:rFonts w:cs="Arial"/>
              </w:rPr>
              <w:t>Mechanical</w:t>
            </w:r>
            <w:proofErr w:type="spellEnd"/>
            <w:r w:rsidRPr="00BD0527">
              <w:rPr>
                <w:rFonts w:cs="Arial"/>
              </w:rPr>
              <w:t xml:space="preserve"> </w:t>
            </w:r>
            <w:proofErr w:type="spellStart"/>
            <w:r w:rsidRPr="00BD0527">
              <w:rPr>
                <w:rFonts w:cs="Arial"/>
              </w:rPr>
              <w:t>Frame</w:t>
            </w:r>
            <w:proofErr w:type="spellEnd"/>
            <w:r w:rsidRPr="00BD0527">
              <w:rPr>
                <w:rFonts w:cs="Arial"/>
              </w:rPr>
              <w:t xml:space="preserve"> - 4 </w:t>
            </w:r>
            <w:proofErr w:type="spellStart"/>
            <w:r w:rsidRPr="00BD0527">
              <w:rPr>
                <w:rFonts w:cs="Arial"/>
              </w:rPr>
              <w:t>slots</w:t>
            </w:r>
            <w:proofErr w:type="spellEnd"/>
            <w:r w:rsidRPr="00BD0527">
              <w:rPr>
                <w:rFonts w:cs="Arial"/>
              </w:rPr>
              <w:t xml:space="preserve"> - 1 RU</w:t>
            </w:r>
          </w:p>
        </w:tc>
      </w:tr>
      <w:tr w:rsidR="008A470F" w:rsidRPr="008A470F" w14:paraId="118F128D" w14:textId="77777777" w:rsidTr="008A470F">
        <w:trPr>
          <w:trHeight w:val="275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8A" w14:textId="77777777" w:rsidR="008A470F" w:rsidRPr="00BD0527" w:rsidRDefault="008A470F" w:rsidP="008A470F">
            <w:pPr>
              <w:rPr>
                <w:rFonts w:cs="Arial"/>
                <w:b/>
                <w:bCs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8B" w14:textId="77777777" w:rsidR="008A470F" w:rsidRPr="00BD0527" w:rsidRDefault="008A470F" w:rsidP="008A470F">
            <w:pPr>
              <w:rPr>
                <w:rFonts w:cs="Arial"/>
                <w:b/>
                <w:bCs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8C" w14:textId="77777777" w:rsidR="008A470F" w:rsidRPr="00BD0527" w:rsidRDefault="008A470F" w:rsidP="008A470F">
            <w:pPr>
              <w:rPr>
                <w:rFonts w:cs="Arial"/>
              </w:rPr>
            </w:pPr>
          </w:p>
        </w:tc>
      </w:tr>
      <w:tr w:rsidR="008A470F" w:rsidRPr="008A470F" w14:paraId="118F1291" w14:textId="77777777" w:rsidTr="008A470F">
        <w:trPr>
          <w:trHeight w:val="275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E" w14:textId="77777777" w:rsidR="008A470F" w:rsidRPr="00BD0527" w:rsidRDefault="008A470F" w:rsidP="008A470F">
            <w:pPr>
              <w:rPr>
                <w:rFonts w:cs="Arial"/>
              </w:rPr>
            </w:pPr>
            <w:r w:rsidRPr="00BD0527">
              <w:rPr>
                <w:rFonts w:cs="Arial"/>
                <w:b/>
                <w:bCs/>
              </w:rPr>
              <w:t xml:space="preserve">SFP+ SM na frekvenci 1550nm 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8F" w14:textId="77777777" w:rsidR="008A470F" w:rsidRPr="00BD0527" w:rsidRDefault="008A470F" w:rsidP="008A470F">
            <w:pPr>
              <w:jc w:val="center"/>
              <w:rPr>
                <w:rFonts w:cs="Arial"/>
              </w:rPr>
            </w:pPr>
            <w:r w:rsidRPr="00BD0527">
              <w:rPr>
                <w:rFonts w:cs="Arial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F1290" w14:textId="77777777" w:rsidR="008A470F" w:rsidRPr="00BD0527" w:rsidRDefault="008A470F" w:rsidP="008A470F">
            <w:pPr>
              <w:rPr>
                <w:rFonts w:cs="Arial"/>
              </w:rPr>
            </w:pPr>
            <w:r w:rsidRPr="00BD0527">
              <w:rPr>
                <w:rFonts w:cs="Arial"/>
              </w:rPr>
              <w:t xml:space="preserve"> SFP+ modul </w:t>
            </w:r>
          </w:p>
        </w:tc>
      </w:tr>
      <w:tr w:rsidR="008A470F" w:rsidRPr="008A470F" w14:paraId="118F1295" w14:textId="77777777" w:rsidTr="008A470F">
        <w:trPr>
          <w:trHeight w:val="275"/>
        </w:trPr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92" w14:textId="77777777" w:rsidR="008A470F" w:rsidRPr="008A470F" w:rsidRDefault="008A470F" w:rsidP="008A470F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93" w14:textId="77777777" w:rsidR="008A470F" w:rsidRPr="008A470F" w:rsidRDefault="008A470F" w:rsidP="008A470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1294" w14:textId="77777777" w:rsidR="008A470F" w:rsidRPr="008A470F" w:rsidRDefault="008A470F" w:rsidP="008A470F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2EAA939D" w14:textId="77777777" w:rsidR="002E677E" w:rsidRPr="008A470F" w:rsidRDefault="002E677E" w:rsidP="008A470F">
      <w:pPr>
        <w:rPr>
          <w:rFonts w:cs="Arial"/>
        </w:rPr>
      </w:pPr>
    </w:p>
    <w:p w14:paraId="60EDC733" w14:textId="64E42C50" w:rsidR="002E677E" w:rsidRDefault="002E677E" w:rsidP="00404665">
      <w:pPr>
        <w:ind w:firstLine="0"/>
        <w:jc w:val="both"/>
        <w:rPr>
          <w:ins w:id="87" w:author="Michal Komenda" w:date="2017-02-13T09:39:00Z"/>
          <w:rFonts w:cs="Arial"/>
        </w:rPr>
      </w:pPr>
      <w:ins w:id="88" w:author="Michal Komenda" w:date="2017-02-13T09:39:00Z">
        <w:r>
          <w:rPr>
            <w:rFonts w:cs="Arial"/>
          </w:rPr>
          <w:t>Dodavatel je oprávněn nabídnout rovnoce</w:t>
        </w:r>
        <w:r w:rsidR="00E35B76">
          <w:rPr>
            <w:rFonts w:cs="Arial"/>
          </w:rPr>
          <w:t>n</w:t>
        </w:r>
        <w:r>
          <w:rPr>
            <w:rFonts w:cs="Arial"/>
          </w:rPr>
          <w:t>né řešení v so</w:t>
        </w:r>
        <w:r w:rsidR="00432470">
          <w:rPr>
            <w:rFonts w:cs="Arial"/>
          </w:rPr>
          <w:t>u</w:t>
        </w:r>
        <w:r>
          <w:rPr>
            <w:rFonts w:cs="Arial"/>
          </w:rPr>
          <w:t xml:space="preserve">ladu s čl. 13 zadávací dokumentace. </w:t>
        </w:r>
      </w:ins>
    </w:p>
    <w:p w14:paraId="66EE2538" w14:textId="77777777" w:rsidR="002E677E" w:rsidRDefault="002E677E" w:rsidP="00404665">
      <w:pPr>
        <w:ind w:firstLine="0"/>
        <w:jc w:val="both"/>
        <w:rPr>
          <w:ins w:id="89" w:author="Michal Komenda" w:date="2017-02-13T09:39:00Z"/>
          <w:rFonts w:cs="Arial"/>
        </w:rPr>
      </w:pPr>
    </w:p>
    <w:p w14:paraId="118F1297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Záruka (podpora výrobce) na </w:t>
      </w:r>
      <w:proofErr w:type="spellStart"/>
      <w:r w:rsidRPr="008A470F">
        <w:rPr>
          <w:rFonts w:cs="Arial"/>
        </w:rPr>
        <w:t>na</w:t>
      </w:r>
      <w:proofErr w:type="spellEnd"/>
      <w:r w:rsidRPr="008A470F">
        <w:rPr>
          <w:rFonts w:cs="Arial"/>
        </w:rPr>
        <w:t xml:space="preserve"> nově dodaný hardware a software na dobu shodnou s podporou stávajícího hardware a software, min. do </w:t>
      </w:r>
      <w:proofErr w:type="gramStart"/>
      <w:r w:rsidRPr="008A470F">
        <w:rPr>
          <w:rFonts w:cs="Arial"/>
        </w:rPr>
        <w:t>31.10.2019</w:t>
      </w:r>
      <w:proofErr w:type="gramEnd"/>
      <w:r w:rsidRPr="008A470F">
        <w:rPr>
          <w:rFonts w:cs="Arial"/>
        </w:rPr>
        <w:t>.</w:t>
      </w:r>
    </w:p>
    <w:p w14:paraId="118F1298" w14:textId="77777777" w:rsidR="008A470F" w:rsidRPr="008A470F" w:rsidRDefault="008A470F" w:rsidP="00404665">
      <w:pPr>
        <w:jc w:val="both"/>
        <w:rPr>
          <w:rFonts w:cs="Arial"/>
        </w:rPr>
      </w:pPr>
    </w:p>
    <w:p w14:paraId="118F1299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nepoužitý,</w:t>
      </w:r>
      <w:r w:rsidR="00DB1637">
        <w:rPr>
          <w:rFonts w:cs="Arial"/>
        </w:rPr>
        <w:t xml:space="preserve"> určený pro Zadavatele a </w:t>
      </w:r>
      <w:r w:rsidRPr="008A470F">
        <w:rPr>
          <w:rFonts w:cs="Arial"/>
        </w:rPr>
        <w:t>nesmí omezit stávající podporu</w:t>
      </w:r>
      <w:r w:rsidRPr="003A4E7E">
        <w:t>/</w:t>
      </w:r>
      <w:r w:rsidRPr="008A470F">
        <w:rPr>
          <w:rFonts w:cs="Arial"/>
        </w:rPr>
        <w:t>záruku výrobce zařízení.</w:t>
      </w:r>
    </w:p>
    <w:p w14:paraId="118F129A" w14:textId="77777777" w:rsidR="008A470F" w:rsidRPr="008A470F" w:rsidRDefault="008A470F" w:rsidP="008A470F">
      <w:pPr>
        <w:ind w:firstLine="0"/>
        <w:rPr>
          <w:rFonts w:cs="Arial"/>
        </w:rPr>
      </w:pPr>
    </w:p>
    <w:p w14:paraId="118F129B" w14:textId="77777777" w:rsidR="008A470F" w:rsidRPr="008A470F" w:rsidRDefault="008A470F" w:rsidP="008A470F">
      <w:pPr>
        <w:rPr>
          <w:rFonts w:cs="Arial"/>
        </w:rPr>
      </w:pPr>
    </w:p>
    <w:p w14:paraId="118F129C" w14:textId="77777777" w:rsidR="008A470F" w:rsidRPr="004F43C0" w:rsidRDefault="008A470F" w:rsidP="004F43C0">
      <w:pPr>
        <w:pStyle w:val="Nadpis21"/>
        <w:rPr>
          <w:sz w:val="22"/>
        </w:rPr>
      </w:pPr>
      <w:bookmarkStart w:id="90" w:name="_Toc473545240"/>
      <w:r w:rsidRPr="004F43C0">
        <w:rPr>
          <w:sz w:val="22"/>
        </w:rPr>
        <w:t>Dodávka hardware a software potřebných pro rozšíření zálohovacího systému datových center</w:t>
      </w:r>
      <w:bookmarkEnd w:id="90"/>
    </w:p>
    <w:p w14:paraId="118F129D" w14:textId="77777777" w:rsidR="008A470F" w:rsidRPr="008A470F" w:rsidRDefault="008A470F" w:rsidP="008A470F">
      <w:pPr>
        <w:rPr>
          <w:rFonts w:cs="Arial"/>
        </w:rPr>
      </w:pPr>
    </w:p>
    <w:p w14:paraId="118F129E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 rámci datových center jsou provozovány 4 páskové knihovny </w:t>
      </w:r>
      <w:proofErr w:type="spellStart"/>
      <w:r w:rsidRPr="008A470F">
        <w:rPr>
          <w:rFonts w:cs="Arial"/>
        </w:rPr>
        <w:t>ActiLib</w:t>
      </w:r>
      <w:proofErr w:type="spellEnd"/>
      <w:r w:rsidRPr="008A470F">
        <w:rPr>
          <w:rFonts w:cs="Arial"/>
        </w:rPr>
        <w:t xml:space="preserve"> Kodiak 6807 s mechanikami typu LTO 6. Vzhledem k navýšení kapacity diskového subsystému datových center je potřebné navýšit kapacitu zálohovacího systému. </w:t>
      </w:r>
    </w:p>
    <w:p w14:paraId="118F129F" w14:textId="77777777" w:rsidR="008A470F" w:rsidRPr="008A470F" w:rsidRDefault="008A470F" w:rsidP="008A470F">
      <w:pPr>
        <w:rPr>
          <w:rFonts w:cs="Arial"/>
        </w:rPr>
      </w:pPr>
    </w:p>
    <w:p w14:paraId="118F12A0" w14:textId="77777777" w:rsidR="008A470F" w:rsidRPr="004F43C0" w:rsidRDefault="008A470F" w:rsidP="004F43C0">
      <w:pPr>
        <w:pStyle w:val="Heading3-Numbers"/>
        <w:rPr>
          <w:sz w:val="22"/>
        </w:rPr>
      </w:pPr>
      <w:bookmarkStart w:id="91" w:name="_Toc473545241"/>
      <w:bookmarkStart w:id="92" w:name="OLE_LINK22"/>
      <w:bookmarkStart w:id="93" w:name="OLE_LINK23"/>
      <w:r w:rsidRPr="004F43C0">
        <w:rPr>
          <w:sz w:val="22"/>
        </w:rPr>
        <w:t>Rozšíření páskových knihoven v lokalitě Datového Centra A</w:t>
      </w:r>
      <w:bookmarkEnd w:id="91"/>
    </w:p>
    <w:p w14:paraId="118F12A1" w14:textId="77777777" w:rsidR="008A470F" w:rsidRPr="008A470F" w:rsidRDefault="008A470F" w:rsidP="008A470F">
      <w:pPr>
        <w:rPr>
          <w:rFonts w:cs="Arial"/>
        </w:rPr>
      </w:pPr>
    </w:p>
    <w:p w14:paraId="118F12A2" w14:textId="77777777" w:rsidR="008A470F" w:rsidRPr="008A470F" w:rsidRDefault="008A470F" w:rsidP="00404665">
      <w:pPr>
        <w:ind w:firstLine="0"/>
        <w:jc w:val="both"/>
        <w:rPr>
          <w:rFonts w:cs="Arial"/>
          <w:b/>
        </w:rPr>
      </w:pPr>
      <w:r w:rsidRPr="008A470F">
        <w:rPr>
          <w:rFonts w:cs="Arial"/>
        </w:rPr>
        <w:t xml:space="preserve">Zadavatel vlastní páskové knihovny </w:t>
      </w:r>
      <w:proofErr w:type="spellStart"/>
      <w:r w:rsidRPr="008A470F">
        <w:rPr>
          <w:rFonts w:cs="Arial"/>
        </w:rPr>
        <w:t>ActiLib</w:t>
      </w:r>
      <w:proofErr w:type="spellEnd"/>
      <w:r w:rsidRPr="008A470F">
        <w:rPr>
          <w:rFonts w:cs="Arial"/>
        </w:rPr>
        <w:t xml:space="preserve"> Kodiak 6807 v níže uvedených konfiguracích </w:t>
      </w:r>
    </w:p>
    <w:p w14:paraId="118F12A3" w14:textId="77777777" w:rsidR="008A470F" w:rsidRPr="008A470F" w:rsidRDefault="008A470F" w:rsidP="00404665">
      <w:pPr>
        <w:jc w:val="both"/>
        <w:rPr>
          <w:rFonts w:cs="Arial"/>
        </w:rPr>
      </w:pPr>
    </w:p>
    <w:p w14:paraId="118F12A4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Pásková knihovna č. A1 – </w:t>
      </w:r>
      <w:proofErr w:type="spellStart"/>
      <w:r w:rsidRPr="008A470F">
        <w:rPr>
          <w:rFonts w:cs="Arial"/>
        </w:rPr>
        <w:t>seriové</w:t>
      </w:r>
      <w:proofErr w:type="spellEnd"/>
      <w:r w:rsidRPr="008A470F">
        <w:rPr>
          <w:rFonts w:cs="Arial"/>
        </w:rPr>
        <w:t xml:space="preserve"> číslo: DE68101392</w:t>
      </w:r>
    </w:p>
    <w:p w14:paraId="118F12A5" w14:textId="77777777" w:rsidR="008A470F" w:rsidRPr="008A470F" w:rsidRDefault="008A470F" w:rsidP="00404665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bookmarkStart w:id="94" w:name="OLE_LINK16"/>
      <w:bookmarkStart w:id="95" w:name="OLE_LINK17"/>
      <w:r w:rsidRPr="008A470F">
        <w:rPr>
          <w:rFonts w:cs="Arial"/>
        </w:rPr>
        <w:t>základní modul (80 slotů)</w:t>
      </w:r>
    </w:p>
    <w:p w14:paraId="118F12A6" w14:textId="77777777" w:rsidR="008A470F" w:rsidRPr="008A470F" w:rsidRDefault="008A470F" w:rsidP="00404665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>expanzní modul (80 slotů)</w:t>
      </w:r>
    </w:p>
    <w:p w14:paraId="118F12A7" w14:textId="77777777" w:rsidR="008A470F" w:rsidRPr="008A470F" w:rsidRDefault="008A470F" w:rsidP="00404665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 xml:space="preserve">2x LTO6 FC mechanika </w:t>
      </w:r>
    </w:p>
    <w:bookmarkEnd w:id="94"/>
    <w:bookmarkEnd w:id="95"/>
    <w:p w14:paraId="118F12A8" w14:textId="77777777" w:rsidR="008A470F" w:rsidRPr="008A470F" w:rsidRDefault="008A470F" w:rsidP="00404665">
      <w:pPr>
        <w:ind w:firstLine="0"/>
        <w:jc w:val="both"/>
        <w:rPr>
          <w:rFonts w:cs="Arial"/>
        </w:rPr>
      </w:pPr>
    </w:p>
    <w:p w14:paraId="118F12A9" w14:textId="77777777" w:rsidR="008A470F" w:rsidRPr="008A470F" w:rsidRDefault="008A470F" w:rsidP="00404665">
      <w:pPr>
        <w:ind w:firstLine="0"/>
        <w:jc w:val="both"/>
        <w:rPr>
          <w:rFonts w:cs="Arial"/>
        </w:rPr>
      </w:pPr>
      <w:bookmarkStart w:id="96" w:name="OLE_LINK18"/>
      <w:bookmarkStart w:id="97" w:name="OLE_LINK19"/>
      <w:r w:rsidRPr="009D76E9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veškerých potřebných komponent potřebných pro rozšíření páskové knihovny tak, aby splňovala níže uvedené požadavky</w:t>
      </w:r>
    </w:p>
    <w:p w14:paraId="118F12AA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Navýšení celkového počtu </w:t>
      </w:r>
      <w:proofErr w:type="gramStart"/>
      <w:r w:rsidRPr="008A470F">
        <w:rPr>
          <w:rFonts w:cs="Arial"/>
        </w:rPr>
        <w:t>slotů z 160</w:t>
      </w:r>
      <w:proofErr w:type="gramEnd"/>
      <w:r w:rsidRPr="008A470F">
        <w:rPr>
          <w:rFonts w:cs="Arial"/>
        </w:rPr>
        <w:t xml:space="preserve"> na 480 </w:t>
      </w:r>
    </w:p>
    <w:p w14:paraId="118F12AB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Navýšení celkového počtu páskových mechanik </w:t>
      </w:r>
      <w:proofErr w:type="gramStart"/>
      <w:r w:rsidRPr="008A470F">
        <w:rPr>
          <w:rFonts w:cs="Arial"/>
        </w:rPr>
        <w:t>ze</w:t>
      </w:r>
      <w:proofErr w:type="gramEnd"/>
      <w:r w:rsidRPr="008A470F">
        <w:rPr>
          <w:rFonts w:cs="Arial"/>
        </w:rPr>
        <w:t> 2 na 6</w:t>
      </w:r>
    </w:p>
    <w:p w14:paraId="118F12AC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bookmarkStart w:id="98" w:name="OLE_LINK20"/>
      <w:bookmarkStart w:id="99" w:name="OLE_LINK21"/>
      <w:r w:rsidRPr="008A470F">
        <w:rPr>
          <w:rFonts w:cs="Arial"/>
        </w:rPr>
        <w:t xml:space="preserve">Nově dodané páskové mechaniky budou standardu LTO7 </w:t>
      </w:r>
      <w:bookmarkEnd w:id="96"/>
      <w:bookmarkEnd w:id="97"/>
    </w:p>
    <w:bookmarkEnd w:id="98"/>
    <w:bookmarkEnd w:id="99"/>
    <w:p w14:paraId="118F12AD" w14:textId="77777777" w:rsidR="008A470F" w:rsidRPr="008A470F" w:rsidRDefault="008A470F" w:rsidP="00404665">
      <w:pPr>
        <w:ind w:firstLine="0"/>
        <w:jc w:val="both"/>
        <w:rPr>
          <w:rFonts w:cs="Arial"/>
        </w:rPr>
      </w:pPr>
    </w:p>
    <w:p w14:paraId="118F12AE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Pásková knihovna č. A2 – </w:t>
      </w:r>
      <w:proofErr w:type="spellStart"/>
      <w:r w:rsidRPr="008A470F">
        <w:rPr>
          <w:rFonts w:cs="Arial"/>
        </w:rPr>
        <w:t>seriové</w:t>
      </w:r>
      <w:proofErr w:type="spellEnd"/>
      <w:r w:rsidRPr="008A470F">
        <w:rPr>
          <w:rFonts w:cs="Arial"/>
        </w:rPr>
        <w:t xml:space="preserve"> číslo: DE68101395</w:t>
      </w:r>
    </w:p>
    <w:p w14:paraId="118F12AF" w14:textId="77777777" w:rsidR="008A470F" w:rsidRPr="008A470F" w:rsidRDefault="008A470F" w:rsidP="00404665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>základní modul (80 slotů)</w:t>
      </w:r>
    </w:p>
    <w:p w14:paraId="118F12B0" w14:textId="77777777" w:rsidR="008A470F" w:rsidRPr="008A470F" w:rsidRDefault="008A470F" w:rsidP="00404665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 xml:space="preserve">2x LTO6 FC mechanika </w:t>
      </w:r>
    </w:p>
    <w:p w14:paraId="118F12B1" w14:textId="77777777" w:rsidR="008A470F" w:rsidRPr="008A470F" w:rsidRDefault="008A470F" w:rsidP="00404665">
      <w:pPr>
        <w:jc w:val="both"/>
        <w:rPr>
          <w:rFonts w:cs="Arial"/>
        </w:rPr>
      </w:pPr>
    </w:p>
    <w:p w14:paraId="118F12B2" w14:textId="77777777" w:rsidR="008A470F" w:rsidRPr="008A470F" w:rsidRDefault="008A470F" w:rsidP="00404665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lastRenderedPageBreak/>
        <w:t>Zadavatel požaduje dodání</w:t>
      </w:r>
      <w:r w:rsidRPr="008A470F">
        <w:rPr>
          <w:rFonts w:cs="Arial"/>
        </w:rPr>
        <w:t xml:space="preserve"> veškerých potřebných komponent potřebných pro rozšíření páskové o níže uvedené parametry</w:t>
      </w:r>
    </w:p>
    <w:p w14:paraId="118F12B3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Navýšení počtu slotů z 80 na 480 </w:t>
      </w:r>
    </w:p>
    <w:p w14:paraId="118F12B4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>Navýšení počtu páskových mechanik z 2 na 6</w:t>
      </w:r>
    </w:p>
    <w:p w14:paraId="118F12B5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Nově dodané páskové mechaniky budou standardu LTO7 </w:t>
      </w:r>
    </w:p>
    <w:p w14:paraId="118F12B6" w14:textId="77777777" w:rsidR="008A470F" w:rsidRPr="008A470F" w:rsidRDefault="008A470F" w:rsidP="00404665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Záruka (podpora výrobce) na </w:t>
      </w:r>
      <w:proofErr w:type="spellStart"/>
      <w:r w:rsidRPr="008A470F">
        <w:rPr>
          <w:rFonts w:cs="Arial"/>
        </w:rPr>
        <w:t>na</w:t>
      </w:r>
      <w:proofErr w:type="spellEnd"/>
      <w:r w:rsidRPr="008A470F">
        <w:rPr>
          <w:rFonts w:cs="Arial"/>
        </w:rPr>
        <w:t xml:space="preserve"> nově dodaný hardware a software na dobu shodnou s podporou stávajícího hardware a software, min. do </w:t>
      </w:r>
      <w:proofErr w:type="gramStart"/>
      <w:r w:rsidRPr="008A470F">
        <w:rPr>
          <w:rFonts w:cs="Arial"/>
        </w:rPr>
        <w:t>31.10.2019</w:t>
      </w:r>
      <w:proofErr w:type="gramEnd"/>
      <w:r w:rsidRPr="008A470F">
        <w:rPr>
          <w:rFonts w:cs="Arial"/>
        </w:rPr>
        <w:t>.</w:t>
      </w:r>
    </w:p>
    <w:bookmarkEnd w:id="92"/>
    <w:bookmarkEnd w:id="93"/>
    <w:p w14:paraId="118F12B7" w14:textId="77777777" w:rsidR="008A470F" w:rsidRPr="008A470F" w:rsidRDefault="008A470F" w:rsidP="00404665">
      <w:pPr>
        <w:ind w:firstLine="0"/>
        <w:jc w:val="both"/>
        <w:rPr>
          <w:rFonts w:cs="Arial"/>
        </w:rPr>
      </w:pPr>
    </w:p>
    <w:p w14:paraId="118F12B8" w14:textId="77777777" w:rsidR="008A470F" w:rsidRDefault="008A470F" w:rsidP="00404665">
      <w:pPr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nepoužitý, určený pro Zadavatele a nesmí omezit stávající podporu</w:t>
      </w:r>
      <w:r w:rsidRPr="003A4E7E">
        <w:t>/</w:t>
      </w:r>
      <w:r w:rsidRPr="008A470F">
        <w:rPr>
          <w:rFonts w:cs="Arial"/>
        </w:rPr>
        <w:t>záruku výrobce zařízení.</w:t>
      </w:r>
    </w:p>
    <w:p w14:paraId="118F12B9" w14:textId="77777777" w:rsidR="004F43C0" w:rsidRPr="008A470F" w:rsidRDefault="004F43C0" w:rsidP="008A470F">
      <w:pPr>
        <w:rPr>
          <w:rFonts w:cs="Arial"/>
        </w:rPr>
      </w:pPr>
    </w:p>
    <w:p w14:paraId="118F12BA" w14:textId="77777777" w:rsidR="008A470F" w:rsidRPr="008A470F" w:rsidRDefault="008A470F" w:rsidP="008A470F">
      <w:pPr>
        <w:rPr>
          <w:rFonts w:cs="Arial"/>
        </w:rPr>
      </w:pPr>
    </w:p>
    <w:p w14:paraId="118F12BB" w14:textId="77777777" w:rsidR="008A470F" w:rsidRPr="004F43C0" w:rsidRDefault="008A470F" w:rsidP="004F43C0">
      <w:pPr>
        <w:pStyle w:val="Heading3-Numbers"/>
        <w:rPr>
          <w:sz w:val="22"/>
        </w:rPr>
      </w:pPr>
      <w:bookmarkStart w:id="100" w:name="_Toc473545242"/>
      <w:r w:rsidRPr="004F43C0">
        <w:rPr>
          <w:sz w:val="22"/>
        </w:rPr>
        <w:t>Rozšíření páskových knihoven v lokalitě Datového Centra B</w:t>
      </w:r>
      <w:bookmarkEnd w:id="100"/>
    </w:p>
    <w:p w14:paraId="118F12BC" w14:textId="77777777" w:rsidR="008A470F" w:rsidRPr="008A470F" w:rsidRDefault="008A470F" w:rsidP="008A470F">
      <w:pPr>
        <w:rPr>
          <w:rFonts w:cs="Arial"/>
        </w:rPr>
      </w:pPr>
    </w:p>
    <w:p w14:paraId="118F12BD" w14:textId="77777777" w:rsidR="008A470F" w:rsidRPr="008A470F" w:rsidRDefault="008A470F" w:rsidP="00946E92">
      <w:pPr>
        <w:ind w:firstLine="0"/>
        <w:jc w:val="both"/>
        <w:rPr>
          <w:rFonts w:cs="Arial"/>
          <w:b/>
        </w:rPr>
      </w:pPr>
      <w:r w:rsidRPr="008A470F">
        <w:rPr>
          <w:rFonts w:cs="Arial"/>
        </w:rPr>
        <w:t xml:space="preserve">Zadavatel vlastní páskové knihovny </w:t>
      </w:r>
      <w:proofErr w:type="spellStart"/>
      <w:r w:rsidRPr="008A470F">
        <w:rPr>
          <w:rFonts w:cs="Arial"/>
        </w:rPr>
        <w:t>ActiLib</w:t>
      </w:r>
      <w:proofErr w:type="spellEnd"/>
      <w:r w:rsidRPr="008A470F">
        <w:rPr>
          <w:rFonts w:cs="Arial"/>
        </w:rPr>
        <w:t xml:space="preserve"> Kodiak 6807 v níže uvedených konfiguracích </w:t>
      </w:r>
    </w:p>
    <w:p w14:paraId="118F12BE" w14:textId="77777777" w:rsidR="008A470F" w:rsidRPr="008A470F" w:rsidRDefault="008A470F" w:rsidP="00946E92">
      <w:pPr>
        <w:jc w:val="both"/>
        <w:rPr>
          <w:rFonts w:cs="Arial"/>
        </w:rPr>
      </w:pPr>
    </w:p>
    <w:p w14:paraId="118F12B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Pásková knihovna č. B1 – </w:t>
      </w:r>
      <w:proofErr w:type="spellStart"/>
      <w:r w:rsidRPr="008A470F">
        <w:rPr>
          <w:rFonts w:cs="Arial"/>
        </w:rPr>
        <w:t>seriové</w:t>
      </w:r>
      <w:proofErr w:type="spellEnd"/>
      <w:r w:rsidRPr="008A470F">
        <w:rPr>
          <w:rFonts w:cs="Arial"/>
        </w:rPr>
        <w:t xml:space="preserve"> číslo: DE68101425</w:t>
      </w:r>
    </w:p>
    <w:p w14:paraId="118F12C0" w14:textId="77777777" w:rsidR="008A470F" w:rsidRPr="008A470F" w:rsidRDefault="008A470F" w:rsidP="00946E92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>základní modul (80 slotů)</w:t>
      </w:r>
    </w:p>
    <w:p w14:paraId="118F12C1" w14:textId="77777777" w:rsidR="008A470F" w:rsidRPr="008A470F" w:rsidRDefault="008A470F" w:rsidP="00946E92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>expanzní modul (80 slotů)</w:t>
      </w:r>
    </w:p>
    <w:p w14:paraId="118F12C2" w14:textId="77777777" w:rsidR="008A470F" w:rsidRPr="008A470F" w:rsidRDefault="008A470F" w:rsidP="00946E92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 xml:space="preserve">2x LTO6 FC mechanika </w:t>
      </w:r>
    </w:p>
    <w:p w14:paraId="118F12C3" w14:textId="77777777" w:rsidR="008A470F" w:rsidRPr="008A470F" w:rsidRDefault="008A470F" w:rsidP="00946E92">
      <w:pPr>
        <w:jc w:val="both"/>
        <w:rPr>
          <w:rFonts w:cs="Arial"/>
        </w:rPr>
      </w:pPr>
    </w:p>
    <w:p w14:paraId="118F12C4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veškerých potřebných komponent potřebných pro rozšíření páskové knihovny tak, aby splňovala níže uvedené požadavky</w:t>
      </w:r>
    </w:p>
    <w:p w14:paraId="118F12C5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Navýšení celkového počtu </w:t>
      </w:r>
      <w:proofErr w:type="gramStart"/>
      <w:r w:rsidRPr="008A470F">
        <w:rPr>
          <w:rFonts w:cs="Arial"/>
        </w:rPr>
        <w:t>slotů z 160</w:t>
      </w:r>
      <w:proofErr w:type="gramEnd"/>
      <w:r w:rsidRPr="008A470F">
        <w:rPr>
          <w:rFonts w:cs="Arial"/>
        </w:rPr>
        <w:t xml:space="preserve"> na 480 </w:t>
      </w:r>
    </w:p>
    <w:p w14:paraId="118F12C6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Navýšení celkového počtu páskových mechanik </w:t>
      </w:r>
      <w:proofErr w:type="gramStart"/>
      <w:r w:rsidRPr="008A470F">
        <w:rPr>
          <w:rFonts w:cs="Arial"/>
        </w:rPr>
        <w:t>ze</w:t>
      </w:r>
      <w:proofErr w:type="gramEnd"/>
      <w:r w:rsidRPr="008A470F">
        <w:rPr>
          <w:rFonts w:cs="Arial"/>
        </w:rPr>
        <w:t> 2 na 6</w:t>
      </w:r>
    </w:p>
    <w:p w14:paraId="118F12C7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Nově dodané páskové mechaniky budou standardu LTO7 </w:t>
      </w:r>
    </w:p>
    <w:p w14:paraId="118F12C8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C9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Pásková knihovna č. B2 – </w:t>
      </w:r>
      <w:proofErr w:type="spellStart"/>
      <w:r w:rsidRPr="008A470F">
        <w:rPr>
          <w:rFonts w:cs="Arial"/>
        </w:rPr>
        <w:t>seriové</w:t>
      </w:r>
      <w:proofErr w:type="spellEnd"/>
      <w:r w:rsidRPr="008A470F">
        <w:rPr>
          <w:rFonts w:cs="Arial"/>
        </w:rPr>
        <w:t xml:space="preserve"> číslo: DE68101432</w:t>
      </w:r>
    </w:p>
    <w:p w14:paraId="118F12CA" w14:textId="77777777" w:rsidR="008A470F" w:rsidRPr="008A470F" w:rsidRDefault="008A470F" w:rsidP="00946E92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>základní modul (80 slotů)</w:t>
      </w:r>
    </w:p>
    <w:p w14:paraId="118F12CB" w14:textId="77777777" w:rsidR="008A470F" w:rsidRPr="008A470F" w:rsidRDefault="008A470F" w:rsidP="00946E92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8A470F">
        <w:rPr>
          <w:rFonts w:cs="Arial"/>
        </w:rPr>
        <w:t xml:space="preserve">2x LTO6 FC mechanika </w:t>
      </w:r>
    </w:p>
    <w:p w14:paraId="118F12CC" w14:textId="77777777" w:rsidR="008A470F" w:rsidRPr="008A470F" w:rsidRDefault="008A470F" w:rsidP="00946E92">
      <w:pPr>
        <w:jc w:val="both"/>
        <w:rPr>
          <w:rFonts w:cs="Arial"/>
        </w:rPr>
      </w:pPr>
    </w:p>
    <w:p w14:paraId="118F12CD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9D76E9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veškerých potřebných komponent potřebných pro rozšíření páskové o níže uvedené parametry</w:t>
      </w:r>
    </w:p>
    <w:p w14:paraId="118F12CE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 xml:space="preserve">Navýšení počtu slotů z 80 na 480 </w:t>
      </w:r>
    </w:p>
    <w:p w14:paraId="118F12CF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>Navýšení počtu páskových mechanik z 2 na 6</w:t>
      </w:r>
    </w:p>
    <w:p w14:paraId="118F12D0" w14:textId="77777777" w:rsidR="008A470F" w:rsidRPr="008A470F" w:rsidRDefault="008A470F" w:rsidP="00946E92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8A470F">
        <w:rPr>
          <w:rFonts w:cs="Arial"/>
        </w:rPr>
        <w:t>Nově dodané páskové mechaniky budou standardu LTO7</w:t>
      </w:r>
    </w:p>
    <w:p w14:paraId="118F12D1" w14:textId="77777777" w:rsidR="008A470F" w:rsidRPr="008A470F" w:rsidRDefault="008A470F" w:rsidP="00946E92">
      <w:pPr>
        <w:jc w:val="both"/>
        <w:rPr>
          <w:rFonts w:cs="Arial"/>
        </w:rPr>
      </w:pPr>
    </w:p>
    <w:p w14:paraId="118F12D2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Rozšíření podpory (</w:t>
      </w: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>) výrobce:</w:t>
      </w:r>
    </w:p>
    <w:p w14:paraId="118F12D3" w14:textId="77777777" w:rsidR="008A470F" w:rsidRPr="008A470F" w:rsidRDefault="008A470F" w:rsidP="00946E92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8A470F">
        <w:rPr>
          <w:rFonts w:cs="Arial"/>
        </w:rPr>
        <w:t xml:space="preserve">na nově dodaný hardware a software do </w:t>
      </w:r>
      <w:proofErr w:type="gramStart"/>
      <w:r w:rsidRPr="008A470F">
        <w:rPr>
          <w:rFonts w:cs="Arial"/>
        </w:rPr>
        <w:t>30.10.2019</w:t>
      </w:r>
      <w:proofErr w:type="gramEnd"/>
      <w:r w:rsidRPr="008A470F">
        <w:rPr>
          <w:rFonts w:cs="Arial"/>
        </w:rPr>
        <w:t xml:space="preserve"> </w:t>
      </w:r>
    </w:p>
    <w:p w14:paraId="118F12D4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2D5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nepoužitý, určený pro Zadavatele a nesmí omezit stávající podporu</w:t>
      </w:r>
      <w:r w:rsidRPr="003A4E7E">
        <w:t>/</w:t>
      </w:r>
      <w:r w:rsidRPr="008A470F">
        <w:rPr>
          <w:rFonts w:cs="Arial"/>
        </w:rPr>
        <w:t>záruku výrobce zařízení.</w:t>
      </w:r>
    </w:p>
    <w:p w14:paraId="118F12D6" w14:textId="77777777" w:rsidR="008A470F" w:rsidRPr="008A470F" w:rsidRDefault="008A470F" w:rsidP="00946E92">
      <w:pPr>
        <w:pStyle w:val="Nadpis21"/>
        <w:numPr>
          <w:ilvl w:val="0"/>
          <w:numId w:val="0"/>
        </w:numPr>
        <w:ind w:left="576"/>
        <w:jc w:val="both"/>
      </w:pPr>
    </w:p>
    <w:p w14:paraId="118F12D7" w14:textId="77777777" w:rsidR="008A470F" w:rsidRPr="004F43C0" w:rsidRDefault="008A470F" w:rsidP="004F43C0">
      <w:pPr>
        <w:pStyle w:val="Heading3-Numbers"/>
        <w:rPr>
          <w:sz w:val="22"/>
        </w:rPr>
      </w:pPr>
      <w:bookmarkStart w:id="101" w:name="_Toc473545243"/>
      <w:r w:rsidRPr="004F43C0">
        <w:rPr>
          <w:sz w:val="22"/>
        </w:rPr>
        <w:t xml:space="preserve">Dodávka LTO </w:t>
      </w:r>
      <w:proofErr w:type="spellStart"/>
      <w:r w:rsidRPr="004F43C0">
        <w:rPr>
          <w:sz w:val="22"/>
        </w:rPr>
        <w:t>medíí</w:t>
      </w:r>
      <w:bookmarkEnd w:id="101"/>
      <w:proofErr w:type="spellEnd"/>
      <w:r w:rsidRPr="004F43C0">
        <w:rPr>
          <w:sz w:val="22"/>
        </w:rPr>
        <w:tab/>
      </w:r>
    </w:p>
    <w:p w14:paraId="118F12D8" w14:textId="77777777" w:rsidR="008A470F" w:rsidRPr="008A470F" w:rsidRDefault="008A470F" w:rsidP="008A470F">
      <w:pPr>
        <w:ind w:firstLine="0"/>
        <w:rPr>
          <w:rFonts w:cs="Arial"/>
          <w:b/>
          <w:sz w:val="20"/>
        </w:rPr>
      </w:pPr>
    </w:p>
    <w:p w14:paraId="118F12D9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 souvislosti s rozšířením zálohovacího prostředí datových center </w:t>
      </w:r>
      <w:r w:rsidRPr="008A470F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celkově 1500 kusů přepisovatelných LTO6 médií včetně labelů (popisek s čárovým kódem) a min. 40 kusů čistících pásek a to do dvou lokací:</w:t>
      </w:r>
    </w:p>
    <w:p w14:paraId="118F12DA" w14:textId="77777777" w:rsidR="008A470F" w:rsidRPr="008A470F" w:rsidRDefault="008A470F" w:rsidP="00946E92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8A470F">
        <w:rPr>
          <w:rFonts w:cs="Arial"/>
        </w:rPr>
        <w:t xml:space="preserve">750ks datových a 20ks čistících médií bude dodáno do </w:t>
      </w:r>
      <w:proofErr w:type="spellStart"/>
      <w:r w:rsidRPr="008A470F">
        <w:rPr>
          <w:rFonts w:cs="Arial"/>
        </w:rPr>
        <w:t>lokalice</w:t>
      </w:r>
      <w:proofErr w:type="spellEnd"/>
      <w:r w:rsidRPr="008A470F">
        <w:rPr>
          <w:rFonts w:cs="Arial"/>
        </w:rPr>
        <w:t xml:space="preserve"> Datového centra A, ulice Sokolovská, Praha.</w:t>
      </w:r>
    </w:p>
    <w:p w14:paraId="118F12DB" w14:textId="77777777" w:rsidR="008A470F" w:rsidRPr="008A470F" w:rsidRDefault="008A470F" w:rsidP="00946E92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8A470F">
        <w:rPr>
          <w:rFonts w:cs="Arial"/>
        </w:rPr>
        <w:t>750 ks datových a 20ks čistících médií bude dodáno do lokace Datového centra B, ulice Na Poříčním Právu, Praha.</w:t>
      </w:r>
    </w:p>
    <w:p w14:paraId="118F12DC" w14:textId="77777777" w:rsidR="008A470F" w:rsidRPr="008A470F" w:rsidRDefault="008A470F" w:rsidP="008A470F">
      <w:pPr>
        <w:ind w:firstLine="0"/>
        <w:rPr>
          <w:rFonts w:cs="Arial"/>
        </w:rPr>
      </w:pPr>
    </w:p>
    <w:p w14:paraId="118F12DD" w14:textId="77777777" w:rsidR="008A470F" w:rsidRPr="004F43C0" w:rsidRDefault="008A470F" w:rsidP="004F43C0">
      <w:pPr>
        <w:pStyle w:val="Heading3-Numbers"/>
        <w:rPr>
          <w:sz w:val="22"/>
        </w:rPr>
      </w:pPr>
      <w:bookmarkStart w:id="102" w:name="_Toc473545244"/>
      <w:r w:rsidRPr="004F43C0">
        <w:rPr>
          <w:sz w:val="22"/>
        </w:rPr>
        <w:lastRenderedPageBreak/>
        <w:t>Rozšíření programového vybavení pro zálohování</w:t>
      </w:r>
      <w:bookmarkEnd w:id="102"/>
    </w:p>
    <w:p w14:paraId="118F12DE" w14:textId="77777777" w:rsidR="008A470F" w:rsidRPr="008A470F" w:rsidRDefault="008A470F" w:rsidP="008A470F">
      <w:pPr>
        <w:rPr>
          <w:rFonts w:cs="Arial"/>
        </w:rPr>
      </w:pPr>
    </w:p>
    <w:p w14:paraId="118F12DF" w14:textId="4E8470C6" w:rsidR="008A470F" w:rsidRPr="008A470F" w:rsidRDefault="008A470F" w:rsidP="00946E92">
      <w:pPr>
        <w:ind w:firstLine="0"/>
        <w:jc w:val="both"/>
        <w:rPr>
          <w:rFonts w:cs="Arial"/>
        </w:rPr>
      </w:pPr>
      <w:bookmarkStart w:id="103" w:name="OLE_LINK55"/>
      <w:bookmarkStart w:id="104" w:name="OLE_LINK56"/>
      <w:r w:rsidRPr="008A470F">
        <w:rPr>
          <w:rFonts w:cs="Arial"/>
        </w:rPr>
        <w:t xml:space="preserve">V rámci datových center A </w:t>
      </w:r>
      <w:proofErr w:type="spellStart"/>
      <w:r w:rsidRPr="008A470F">
        <w:rPr>
          <w:rFonts w:cs="Arial"/>
        </w:rPr>
        <w:t>a</w:t>
      </w:r>
      <w:proofErr w:type="spellEnd"/>
      <w:r w:rsidRPr="008A470F">
        <w:rPr>
          <w:rFonts w:cs="Arial"/>
        </w:rPr>
        <w:t xml:space="preserve"> B je provozován zálohovací so</w:t>
      </w:r>
      <w:r w:rsidR="00DB1637">
        <w:rPr>
          <w:rFonts w:cs="Arial"/>
        </w:rPr>
        <w:t>ftware</w:t>
      </w:r>
      <w:r w:rsidR="002659CE">
        <w:rPr>
          <w:rFonts w:cs="Arial"/>
        </w:rPr>
        <w:t xml:space="preserve"> </w:t>
      </w:r>
      <w:ins w:id="105" w:author="Michal Komenda" w:date="2017-02-13T09:39:00Z">
        <w:r w:rsidR="002659CE">
          <w:rPr>
            <w:rFonts w:cs="Arial"/>
          </w:rPr>
          <w:t>s centrálním managementem</w:t>
        </w:r>
        <w:r w:rsidR="00DB1637">
          <w:rPr>
            <w:rFonts w:cs="Arial"/>
          </w:rPr>
          <w:t xml:space="preserve"> </w:t>
        </w:r>
      </w:ins>
      <w:r w:rsidR="00DB1637">
        <w:rPr>
          <w:rFonts w:cs="Arial"/>
        </w:rPr>
        <w:t xml:space="preserve">od společnosti </w:t>
      </w:r>
      <w:proofErr w:type="spellStart"/>
      <w:r w:rsidR="00DB1637">
        <w:rPr>
          <w:rFonts w:cs="Arial"/>
        </w:rPr>
        <w:t>Acronis</w:t>
      </w:r>
      <w:proofErr w:type="spellEnd"/>
      <w:r w:rsidR="00DB1637">
        <w:rPr>
          <w:rFonts w:cs="Arial"/>
        </w:rPr>
        <w:t xml:space="preserve"> </w:t>
      </w:r>
      <w:del w:id="106" w:author="Michal Komenda" w:date="2017-02-13T09:39:00Z">
        <w:r w:rsidR="00DB1637">
          <w:rPr>
            <w:rFonts w:cs="Arial"/>
          </w:rPr>
          <w:delText>a </w:delText>
        </w:r>
        <w:r w:rsidRPr="008A470F">
          <w:rPr>
            <w:rFonts w:cs="Arial"/>
          </w:rPr>
          <w:delText>tyto licence</w:delText>
        </w:r>
      </w:del>
      <w:ins w:id="107" w:author="Michal Komenda" w:date="2017-02-13T09:39:00Z">
        <w:r w:rsidR="002659CE">
          <w:rPr>
            <w:rFonts w:cs="Arial"/>
          </w:rPr>
          <w:t>v tomto licenčním rozsahu</w:t>
        </w:r>
      </w:ins>
      <w:r w:rsidRPr="008A470F">
        <w:rPr>
          <w:rFonts w:cs="Arial"/>
        </w:rPr>
        <w:t xml:space="preserve">: </w:t>
      </w:r>
    </w:p>
    <w:p w14:paraId="118F12E0" w14:textId="77777777" w:rsidR="008A470F" w:rsidRPr="008A470F" w:rsidRDefault="008A470F" w:rsidP="00946E92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proofErr w:type="spellStart"/>
      <w:r w:rsidRPr="008A470F">
        <w:rPr>
          <w:rFonts w:cs="Arial"/>
        </w:rPr>
        <w:t>Acronis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Backup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Advanced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for</w:t>
      </w:r>
      <w:proofErr w:type="spellEnd"/>
      <w:r w:rsidRPr="008A470F">
        <w:rPr>
          <w:rFonts w:cs="Arial"/>
        </w:rPr>
        <w:t xml:space="preserve"> Hyper-V (v 11.5) </w:t>
      </w:r>
      <w:proofErr w:type="spellStart"/>
      <w:r w:rsidRPr="008A470F">
        <w:rPr>
          <w:rFonts w:cs="Arial"/>
        </w:rPr>
        <w:t>incl</w:t>
      </w:r>
      <w:proofErr w:type="spellEnd"/>
      <w:r w:rsidRPr="008A470F">
        <w:rPr>
          <w:rFonts w:cs="Arial"/>
        </w:rPr>
        <w:t xml:space="preserve">. AAS GESD  v počtu 120 kusů </w:t>
      </w:r>
    </w:p>
    <w:p w14:paraId="118F12E1" w14:textId="77777777" w:rsidR="008A470F" w:rsidRPr="008A470F" w:rsidRDefault="008A470F" w:rsidP="00946E92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bookmarkStart w:id="108" w:name="OLE_LINK10"/>
      <w:bookmarkStart w:id="109" w:name="OLE_LINK11"/>
      <w:bookmarkStart w:id="110" w:name="OLE_LINK12"/>
      <w:bookmarkStart w:id="111" w:name="OLE_LINK13"/>
      <w:proofErr w:type="spellStart"/>
      <w:r w:rsidRPr="008A470F">
        <w:rPr>
          <w:rFonts w:cs="Arial"/>
        </w:rPr>
        <w:t>Acronis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Backup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Advanced</w:t>
      </w:r>
      <w:proofErr w:type="spellEnd"/>
      <w:r w:rsidRPr="008A470F">
        <w:rPr>
          <w:rFonts w:cs="Arial"/>
        </w:rPr>
        <w:t xml:space="preserve"> Universal </w:t>
      </w:r>
      <w:proofErr w:type="spellStart"/>
      <w:r w:rsidRPr="008A470F">
        <w:rPr>
          <w:rFonts w:cs="Arial"/>
        </w:rPr>
        <w:t>License</w:t>
      </w:r>
      <w:bookmarkEnd w:id="108"/>
      <w:bookmarkEnd w:id="109"/>
      <w:bookmarkEnd w:id="110"/>
      <w:bookmarkEnd w:id="111"/>
      <w:proofErr w:type="spellEnd"/>
      <w:r w:rsidRPr="008A470F">
        <w:rPr>
          <w:rFonts w:cs="Arial"/>
        </w:rPr>
        <w:t xml:space="preserve"> (v11.5) </w:t>
      </w:r>
      <w:proofErr w:type="spellStart"/>
      <w:r w:rsidRPr="008A470F">
        <w:rPr>
          <w:rFonts w:cs="Arial"/>
        </w:rPr>
        <w:t>incl</w:t>
      </w:r>
      <w:proofErr w:type="spellEnd"/>
      <w:r w:rsidRPr="008A470F">
        <w:rPr>
          <w:rFonts w:cs="Arial"/>
        </w:rPr>
        <w:t xml:space="preserve">. AAS GESD  v počtu 14 kusů </w:t>
      </w:r>
    </w:p>
    <w:bookmarkEnd w:id="103"/>
    <w:bookmarkEnd w:id="104"/>
    <w:p w14:paraId="118F12E2" w14:textId="77777777" w:rsidR="008A470F" w:rsidRPr="008A470F" w:rsidRDefault="008A470F" w:rsidP="00946E92">
      <w:pPr>
        <w:autoSpaceDE w:val="0"/>
        <w:autoSpaceDN w:val="0"/>
        <w:adjustRightInd w:val="0"/>
        <w:ind w:firstLine="0"/>
        <w:jc w:val="both"/>
        <w:rPr>
          <w:rFonts w:cs="Arial"/>
          <w:color w:val="000000"/>
          <w:sz w:val="20"/>
          <w:szCs w:val="20"/>
        </w:rPr>
      </w:pPr>
    </w:p>
    <w:p w14:paraId="118F12E3" w14:textId="49E72EA6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Vzhledem k tomu, že produkt </w:t>
      </w:r>
      <w:proofErr w:type="spellStart"/>
      <w:r w:rsidRPr="008A470F">
        <w:rPr>
          <w:rFonts w:cs="Arial"/>
        </w:rPr>
        <w:t>Acronis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Backup</w:t>
      </w:r>
      <w:proofErr w:type="spellEnd"/>
      <w:r w:rsidRPr="008A470F">
        <w:rPr>
          <w:rFonts w:cs="Arial"/>
        </w:rPr>
        <w:t xml:space="preserve"> </w:t>
      </w:r>
      <w:proofErr w:type="spellStart"/>
      <w:r w:rsidRPr="008A470F">
        <w:rPr>
          <w:rFonts w:cs="Arial"/>
        </w:rPr>
        <w:t>Advanced</w:t>
      </w:r>
      <w:proofErr w:type="spellEnd"/>
      <w:r w:rsidRPr="008A470F">
        <w:rPr>
          <w:rFonts w:cs="Arial"/>
        </w:rPr>
        <w:t xml:space="preserve"> je licencován na </w:t>
      </w:r>
      <w:del w:id="112" w:author="Michal Komenda" w:date="2017-02-13T09:39:00Z">
        <w:r w:rsidRPr="008A470F">
          <w:rPr>
            <w:rFonts w:cs="Arial"/>
          </w:rPr>
          <w:delText>HW</w:delText>
        </w:r>
      </w:del>
      <w:ins w:id="113" w:author="Michal Komenda" w:date="2017-02-13T09:39:00Z">
        <w:r w:rsidR="001C2926">
          <w:rPr>
            <w:rFonts w:cs="Arial"/>
          </w:rPr>
          <w:t>jednotky serverů</w:t>
        </w:r>
      </w:ins>
      <w:r w:rsidRPr="008A470F">
        <w:rPr>
          <w:rFonts w:cs="Arial"/>
        </w:rPr>
        <w:t xml:space="preserve">, odpovídají počty kusů licencí počtu provozovaných serverů v Datovém Centru A </w:t>
      </w:r>
      <w:proofErr w:type="spellStart"/>
      <w:r w:rsidRPr="008A470F">
        <w:rPr>
          <w:rFonts w:cs="Arial"/>
        </w:rPr>
        <w:t>a</w:t>
      </w:r>
      <w:proofErr w:type="spellEnd"/>
      <w:r w:rsidRPr="008A470F">
        <w:rPr>
          <w:rFonts w:cs="Arial"/>
        </w:rPr>
        <w:t xml:space="preserve"> v Datovém centru B.</w:t>
      </w:r>
    </w:p>
    <w:p w14:paraId="118F12E4" w14:textId="77777777" w:rsidR="008A470F" w:rsidRPr="008A470F" w:rsidRDefault="008A470F" w:rsidP="00946E92">
      <w:pPr>
        <w:jc w:val="both"/>
        <w:rPr>
          <w:rFonts w:cs="Arial"/>
        </w:rPr>
      </w:pPr>
    </w:p>
    <w:p w14:paraId="118F12E5" w14:textId="6C3ABF69" w:rsidR="008A470F" w:rsidRPr="008A470F" w:rsidRDefault="008A470F" w:rsidP="00946E92">
      <w:pPr>
        <w:ind w:firstLine="0"/>
        <w:jc w:val="both"/>
        <w:rPr>
          <w:rFonts w:cs="Arial"/>
        </w:rPr>
      </w:pPr>
      <w:proofErr w:type="spellStart"/>
      <w:r w:rsidRPr="008A470F">
        <w:rPr>
          <w:rFonts w:cs="Arial"/>
        </w:rPr>
        <w:t>Maintenance</w:t>
      </w:r>
      <w:proofErr w:type="spellEnd"/>
      <w:r w:rsidRPr="008A470F">
        <w:rPr>
          <w:rFonts w:cs="Arial"/>
        </w:rPr>
        <w:t xml:space="preserve"> k programovému vybavení pro zálohování je zajištěna do 3</w:t>
      </w:r>
      <w:del w:id="114" w:author="Najmanová Alena Ing. (MPSV)" w:date="2017-02-13T10:05:00Z">
        <w:r w:rsidRPr="008A470F" w:rsidDel="00020EC8">
          <w:rPr>
            <w:rFonts w:cs="Arial"/>
          </w:rPr>
          <w:delText>0</w:delText>
        </w:r>
      </w:del>
      <w:ins w:id="115" w:author="Najmanová Alena Ing. (MPSV)" w:date="2017-02-13T10:05:00Z">
        <w:r w:rsidR="00020EC8">
          <w:rPr>
            <w:rFonts w:cs="Arial"/>
          </w:rPr>
          <w:t>1</w:t>
        </w:r>
      </w:ins>
      <w:r w:rsidRPr="008A470F">
        <w:rPr>
          <w:rFonts w:cs="Arial"/>
        </w:rPr>
        <w:t>.10.2019</w:t>
      </w:r>
      <w:ins w:id="116" w:author="Najmanová Alena Ing. (MPSV)" w:date="2017-02-13T13:59:00Z">
        <w:r w:rsidR="00CA2C26">
          <w:rPr>
            <w:rFonts w:cs="Arial"/>
          </w:rPr>
          <w:t>.</w:t>
        </w:r>
      </w:ins>
      <w:r w:rsidRPr="008A470F">
        <w:rPr>
          <w:rFonts w:cs="Arial"/>
        </w:rPr>
        <w:t xml:space="preserve"> </w:t>
      </w:r>
    </w:p>
    <w:p w14:paraId="118F12E6" w14:textId="77777777" w:rsidR="008A470F" w:rsidRPr="008A470F" w:rsidRDefault="008A470F" w:rsidP="00946E92">
      <w:pPr>
        <w:jc w:val="both"/>
        <w:rPr>
          <w:rFonts w:cs="Arial"/>
        </w:rPr>
      </w:pPr>
    </w:p>
    <w:p w14:paraId="118F12E7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  <w:r w:rsidRPr="008A470F">
        <w:rPr>
          <w:rFonts w:cs="Arial"/>
          <w:b/>
        </w:rPr>
        <w:t>Zadavatel dále požaduje dodat licence</w:t>
      </w:r>
      <w:r w:rsidRPr="008A470F">
        <w:rPr>
          <w:rFonts w:cs="Arial"/>
        </w:rPr>
        <w:t xml:space="preserve"> </w:t>
      </w:r>
      <w:bookmarkStart w:id="117" w:name="OLE_LINK64"/>
      <w:bookmarkStart w:id="118" w:name="OLE_LINK65"/>
      <w:proofErr w:type="spellStart"/>
      <w:r w:rsidRPr="008A470F">
        <w:rPr>
          <w:rFonts w:cs="Arial"/>
          <w:color w:val="000000"/>
        </w:rPr>
        <w:t>Acronis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Backup</w:t>
      </w:r>
      <w:proofErr w:type="spellEnd"/>
      <w:r w:rsidRPr="008A470F">
        <w:rPr>
          <w:rFonts w:cs="Arial"/>
          <w:color w:val="000000"/>
        </w:rPr>
        <w:t xml:space="preserve"> </w:t>
      </w:r>
      <w:proofErr w:type="spellStart"/>
      <w:r w:rsidRPr="008A470F">
        <w:rPr>
          <w:rFonts w:cs="Arial"/>
          <w:color w:val="000000"/>
        </w:rPr>
        <w:t>Advanced</w:t>
      </w:r>
      <w:proofErr w:type="spellEnd"/>
      <w:r w:rsidRPr="008A470F">
        <w:rPr>
          <w:rFonts w:cs="Arial"/>
          <w:color w:val="000000"/>
        </w:rPr>
        <w:t xml:space="preserve"> Universal </w:t>
      </w:r>
      <w:proofErr w:type="spellStart"/>
      <w:r w:rsidRPr="008A470F">
        <w:rPr>
          <w:rFonts w:cs="Arial"/>
          <w:color w:val="000000"/>
        </w:rPr>
        <w:t>License</w:t>
      </w:r>
      <w:proofErr w:type="spellEnd"/>
      <w:r w:rsidRPr="008A470F">
        <w:rPr>
          <w:rFonts w:cs="Arial"/>
          <w:color w:val="000000"/>
        </w:rPr>
        <w:t xml:space="preserve"> </w:t>
      </w:r>
      <w:bookmarkEnd w:id="117"/>
      <w:bookmarkEnd w:id="118"/>
      <w:r w:rsidRPr="008A470F">
        <w:rPr>
          <w:rFonts w:cs="Arial"/>
          <w:color w:val="000000"/>
        </w:rPr>
        <w:t>(</w:t>
      </w:r>
      <w:r w:rsidR="00C131F1">
        <w:rPr>
          <w:rFonts w:cs="Arial"/>
          <w:color w:val="000000"/>
        </w:rPr>
        <w:t>poslední verze</w:t>
      </w:r>
      <w:r w:rsidRPr="008A470F">
        <w:rPr>
          <w:rFonts w:cs="Arial"/>
          <w:color w:val="000000"/>
        </w:rPr>
        <w:t xml:space="preserve">) </w:t>
      </w:r>
      <w:proofErr w:type="spellStart"/>
      <w:r w:rsidRPr="008A470F">
        <w:rPr>
          <w:rFonts w:cs="Arial"/>
          <w:color w:val="000000"/>
        </w:rPr>
        <w:t>incl</w:t>
      </w:r>
      <w:proofErr w:type="spellEnd"/>
      <w:r w:rsidRPr="008A470F">
        <w:rPr>
          <w:rFonts w:cs="Arial"/>
          <w:color w:val="000000"/>
        </w:rPr>
        <w:t>. AAS GESD  v počtu 16 kusů k pokrytí nároků na zálohování nově dodaných serverů v rámci této zakázky.</w:t>
      </w:r>
    </w:p>
    <w:p w14:paraId="118F12E8" w14:textId="77777777" w:rsidR="008A470F" w:rsidRPr="008A470F" w:rsidRDefault="008A470F" w:rsidP="00946E92">
      <w:pPr>
        <w:jc w:val="both"/>
        <w:rPr>
          <w:rFonts w:cs="Arial"/>
          <w:color w:val="000000"/>
        </w:rPr>
      </w:pPr>
    </w:p>
    <w:p w14:paraId="118F12E9" w14:textId="77777777" w:rsidR="008A470F" w:rsidRDefault="008A470F" w:rsidP="00946E92">
      <w:pPr>
        <w:ind w:firstLine="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Podpora výrobce (</w:t>
      </w:r>
      <w:proofErr w:type="spellStart"/>
      <w:r w:rsidRPr="008A470F">
        <w:rPr>
          <w:rFonts w:cs="Arial"/>
          <w:color w:val="000000"/>
        </w:rPr>
        <w:t>maintenance</w:t>
      </w:r>
      <w:proofErr w:type="spellEnd"/>
      <w:r w:rsidRPr="008A470F">
        <w:rPr>
          <w:rFonts w:cs="Arial"/>
          <w:color w:val="000000"/>
        </w:rPr>
        <w:t xml:space="preserve">) na nově dodané licence musí reflektovat podporu výrobce ke stávajícím licencím.  </w:t>
      </w:r>
    </w:p>
    <w:p w14:paraId="7DB068F6" w14:textId="77777777" w:rsidR="002E677E" w:rsidRDefault="002E677E" w:rsidP="003A4E7E">
      <w:pPr>
        <w:ind w:firstLine="0"/>
        <w:jc w:val="both"/>
        <w:rPr>
          <w:rFonts w:cs="Arial"/>
          <w:color w:val="000000"/>
        </w:rPr>
      </w:pPr>
    </w:p>
    <w:p w14:paraId="659CF7B3" w14:textId="6BA629AB" w:rsidR="002E677E" w:rsidRDefault="002E677E" w:rsidP="002E677E">
      <w:pPr>
        <w:ind w:firstLine="0"/>
        <w:jc w:val="both"/>
        <w:rPr>
          <w:ins w:id="119" w:author="Michal Komenda" w:date="2017-02-13T09:39:00Z"/>
          <w:rFonts w:cs="Arial"/>
        </w:rPr>
      </w:pPr>
      <w:ins w:id="120" w:author="Michal Komenda" w:date="2017-02-13T09:39:00Z">
        <w:r>
          <w:rPr>
            <w:rFonts w:cs="Arial"/>
          </w:rPr>
          <w:t>Dodavatel je oprávněn nabídnout rovnoce</w:t>
        </w:r>
        <w:r w:rsidR="00E35B76">
          <w:rPr>
            <w:rFonts w:cs="Arial"/>
          </w:rPr>
          <w:t>n</w:t>
        </w:r>
        <w:r>
          <w:rPr>
            <w:rFonts w:cs="Arial"/>
          </w:rPr>
          <w:t>né řešení v so</w:t>
        </w:r>
        <w:r w:rsidR="00432470">
          <w:rPr>
            <w:rFonts w:cs="Arial"/>
          </w:rPr>
          <w:t>u</w:t>
        </w:r>
        <w:r>
          <w:rPr>
            <w:rFonts w:cs="Arial"/>
          </w:rPr>
          <w:t>ladu s čl. 13 zadávací dokumentace, které umožní plnou kompatibilitu</w:t>
        </w:r>
        <w:r w:rsidR="006F57A4">
          <w:rPr>
            <w:rFonts w:cs="Arial"/>
          </w:rPr>
          <w:t xml:space="preserve"> dle bodu 2.7</w:t>
        </w:r>
        <w:r>
          <w:rPr>
            <w:rFonts w:cs="Arial"/>
          </w:rPr>
          <w:t xml:space="preserve"> se stávajícím řešením uvedeným výše. </w:t>
        </w:r>
      </w:ins>
    </w:p>
    <w:p w14:paraId="73B79A07" w14:textId="77777777" w:rsidR="002E677E" w:rsidRPr="008A470F" w:rsidRDefault="002E677E" w:rsidP="00946E92">
      <w:pPr>
        <w:ind w:firstLine="0"/>
        <w:jc w:val="both"/>
        <w:rPr>
          <w:ins w:id="121" w:author="Michal Komenda" w:date="2017-02-13T09:39:00Z"/>
          <w:rFonts w:cs="Arial"/>
          <w:color w:val="000000"/>
        </w:rPr>
      </w:pPr>
    </w:p>
    <w:p w14:paraId="118F12EA" w14:textId="77777777" w:rsidR="008A470F" w:rsidRPr="008A470F" w:rsidRDefault="008A470F" w:rsidP="008A470F">
      <w:pPr>
        <w:ind w:firstLine="0"/>
        <w:rPr>
          <w:ins w:id="122" w:author="Michal Komenda" w:date="2017-02-13T09:39:00Z"/>
          <w:rFonts w:cs="Arial"/>
          <w:color w:val="000000"/>
        </w:rPr>
      </w:pPr>
    </w:p>
    <w:p w14:paraId="118F12EB" w14:textId="77777777" w:rsidR="008A470F" w:rsidRPr="008A470F" w:rsidRDefault="008A470F" w:rsidP="008A470F">
      <w:pPr>
        <w:rPr>
          <w:rFonts w:cs="Arial"/>
          <w:color w:val="000000"/>
        </w:rPr>
      </w:pPr>
    </w:p>
    <w:p w14:paraId="118F12EC" w14:textId="77777777" w:rsidR="008A470F" w:rsidRPr="004F43C0" w:rsidRDefault="008A470F" w:rsidP="004F43C0">
      <w:pPr>
        <w:pStyle w:val="Nadpis21"/>
        <w:rPr>
          <w:sz w:val="22"/>
        </w:rPr>
      </w:pPr>
      <w:bookmarkStart w:id="123" w:name="_Toc473545245"/>
      <w:r w:rsidRPr="004F43C0">
        <w:rPr>
          <w:sz w:val="22"/>
        </w:rPr>
        <w:t>Dodávka hardware a software potřebných pro rozšíření infrastruktury</w:t>
      </w:r>
      <w:bookmarkEnd w:id="123"/>
      <w:r w:rsidRPr="004F43C0">
        <w:rPr>
          <w:sz w:val="22"/>
        </w:rPr>
        <w:t xml:space="preserve"> </w:t>
      </w:r>
    </w:p>
    <w:p w14:paraId="118F12ED" w14:textId="77777777" w:rsidR="008A470F" w:rsidRPr="008A470F" w:rsidRDefault="008A470F" w:rsidP="008A470F">
      <w:pPr>
        <w:rPr>
          <w:rFonts w:cs="Arial"/>
          <w:color w:val="000000"/>
        </w:rPr>
      </w:pPr>
    </w:p>
    <w:p w14:paraId="118F12EE" w14:textId="77777777" w:rsidR="008A470F" w:rsidRPr="009D76E9" w:rsidRDefault="008A470F" w:rsidP="00946E92">
      <w:pPr>
        <w:ind w:firstLine="0"/>
        <w:jc w:val="both"/>
        <w:rPr>
          <w:rFonts w:cs="Arial"/>
          <w:b/>
          <w:color w:val="000000"/>
        </w:rPr>
      </w:pPr>
      <w:r w:rsidRPr="008A470F">
        <w:rPr>
          <w:rFonts w:cs="Arial"/>
          <w:color w:val="000000"/>
        </w:rPr>
        <w:t xml:space="preserve">Vzhledem k požadavkům na rozšíření výkonosti a kapacity datových center </w:t>
      </w:r>
      <w:r w:rsidRPr="009D76E9">
        <w:rPr>
          <w:rFonts w:cs="Arial"/>
          <w:b/>
          <w:color w:val="000000"/>
        </w:rPr>
        <w:t>Zadavatel požaduje dodání</w:t>
      </w:r>
    </w:p>
    <w:p w14:paraId="118F12EF" w14:textId="77777777" w:rsidR="008A470F" w:rsidRPr="008A470F" w:rsidRDefault="008A470F" w:rsidP="00946E92">
      <w:pPr>
        <w:pStyle w:val="Odstavecseseznamem"/>
        <w:numPr>
          <w:ilvl w:val="0"/>
          <w:numId w:val="24"/>
        </w:numPr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>datových rozvaděčů</w:t>
      </w:r>
    </w:p>
    <w:p w14:paraId="118F12F0" w14:textId="44F58486" w:rsidR="008A470F" w:rsidRPr="008A470F" w:rsidRDefault="008A470F" w:rsidP="00946E92">
      <w:pPr>
        <w:pStyle w:val="Odstavecseseznamem"/>
        <w:numPr>
          <w:ilvl w:val="0"/>
          <w:numId w:val="24"/>
        </w:numPr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komponent potřebných pro rozšíření kapacity </w:t>
      </w:r>
      <w:del w:id="124" w:author="Michal Komenda" w:date="2017-02-13T09:39:00Z">
        <w:r w:rsidRPr="008A470F">
          <w:rPr>
            <w:rFonts w:cs="Arial"/>
            <w:color w:val="000000"/>
          </w:rPr>
          <w:delText xml:space="preserve">LAN a </w:delText>
        </w:r>
      </w:del>
      <w:r w:rsidRPr="008A470F">
        <w:rPr>
          <w:rFonts w:cs="Arial"/>
          <w:color w:val="000000"/>
        </w:rPr>
        <w:t xml:space="preserve">SAN přepínačů </w:t>
      </w:r>
    </w:p>
    <w:p w14:paraId="118F12F1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</w:p>
    <w:p w14:paraId="118F12F2" w14:textId="77777777" w:rsidR="008A470F" w:rsidRPr="004F43C0" w:rsidRDefault="008A470F" w:rsidP="00946E92">
      <w:pPr>
        <w:pStyle w:val="Heading3-Numbers"/>
        <w:jc w:val="both"/>
        <w:rPr>
          <w:sz w:val="22"/>
        </w:rPr>
      </w:pPr>
      <w:bookmarkStart w:id="125" w:name="_Toc473545246"/>
      <w:r w:rsidRPr="004F43C0">
        <w:rPr>
          <w:sz w:val="22"/>
        </w:rPr>
        <w:t>Rozšíření počtu datových rozvaděčů</w:t>
      </w:r>
      <w:bookmarkEnd w:id="125"/>
    </w:p>
    <w:p w14:paraId="118F12F3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V rámci Datového Centra A </w:t>
      </w:r>
      <w:proofErr w:type="spellStart"/>
      <w:r w:rsidRPr="008A470F">
        <w:rPr>
          <w:rFonts w:cs="Arial"/>
          <w:color w:val="000000"/>
        </w:rPr>
        <w:t>a</w:t>
      </w:r>
      <w:proofErr w:type="spellEnd"/>
      <w:r w:rsidRPr="008A470F">
        <w:rPr>
          <w:rFonts w:cs="Arial"/>
          <w:color w:val="000000"/>
        </w:rPr>
        <w:t xml:space="preserve"> B je umístěno celkem 20 datových rozvaděčů, z tohoto </w:t>
      </w:r>
      <w:proofErr w:type="gramStart"/>
      <w:r w:rsidRPr="008A470F">
        <w:rPr>
          <w:rFonts w:cs="Arial"/>
          <w:color w:val="000000"/>
        </w:rPr>
        <w:t>počtu  polovina</w:t>
      </w:r>
      <w:proofErr w:type="gramEnd"/>
      <w:r w:rsidRPr="008A470F">
        <w:rPr>
          <w:rFonts w:cs="Arial"/>
          <w:color w:val="000000"/>
        </w:rPr>
        <w:t xml:space="preserve"> připadá na jedno datové centrum.</w:t>
      </w:r>
    </w:p>
    <w:p w14:paraId="118F12F4" w14:textId="77777777" w:rsidR="008A470F" w:rsidRPr="008A470F" w:rsidRDefault="008A470F" w:rsidP="00946E92">
      <w:pPr>
        <w:ind w:firstLine="0"/>
        <w:jc w:val="both"/>
        <w:rPr>
          <w:rFonts w:cs="Arial"/>
          <w:b/>
          <w:color w:val="000000"/>
        </w:rPr>
      </w:pPr>
    </w:p>
    <w:p w14:paraId="118F12F5" w14:textId="77777777" w:rsidR="008A470F" w:rsidRPr="008A470F" w:rsidRDefault="008A470F" w:rsidP="00946E92">
      <w:pPr>
        <w:ind w:firstLine="0"/>
        <w:jc w:val="both"/>
        <w:rPr>
          <w:rFonts w:cs="Arial"/>
          <w:b/>
          <w:color w:val="000000"/>
        </w:rPr>
      </w:pPr>
      <w:r w:rsidRPr="008A470F">
        <w:rPr>
          <w:rFonts w:cs="Arial"/>
          <w:b/>
          <w:color w:val="000000"/>
        </w:rPr>
        <w:t>Zadavatel požaduje dodání:</w:t>
      </w:r>
    </w:p>
    <w:p w14:paraId="118F12F6" w14:textId="77777777" w:rsidR="008A470F" w:rsidRPr="008A470F" w:rsidRDefault="008A470F" w:rsidP="00946E92">
      <w:pPr>
        <w:pStyle w:val="Odstavecseseznamem"/>
        <w:numPr>
          <w:ilvl w:val="0"/>
          <w:numId w:val="24"/>
        </w:numPr>
        <w:jc w:val="both"/>
        <w:rPr>
          <w:rFonts w:cs="Arial"/>
          <w:color w:val="000000"/>
        </w:rPr>
      </w:pPr>
      <w:bookmarkStart w:id="126" w:name="OLE_LINK33"/>
      <w:bookmarkStart w:id="127" w:name="OLE_LINK34"/>
      <w:bookmarkStart w:id="128" w:name="OLE_LINK35"/>
      <w:r w:rsidRPr="008A470F">
        <w:rPr>
          <w:rFonts w:cs="Arial"/>
          <w:color w:val="000000"/>
        </w:rPr>
        <w:t>3 kusů nových datových rozvaděčů, které budou dodány do lokace Datového Centra A, ulice Sokolovská, Praha.</w:t>
      </w:r>
      <w:bookmarkEnd w:id="126"/>
      <w:bookmarkEnd w:id="127"/>
      <w:bookmarkEnd w:id="128"/>
    </w:p>
    <w:p w14:paraId="118F12F7" w14:textId="77777777" w:rsidR="008A470F" w:rsidRPr="008A470F" w:rsidRDefault="008A470F" w:rsidP="00946E92">
      <w:pPr>
        <w:pStyle w:val="Odstavecseseznamem"/>
        <w:numPr>
          <w:ilvl w:val="0"/>
          <w:numId w:val="24"/>
        </w:numPr>
        <w:jc w:val="both"/>
        <w:rPr>
          <w:rFonts w:cs="Arial"/>
          <w:color w:val="000000"/>
        </w:rPr>
      </w:pPr>
      <w:r w:rsidRPr="008A470F">
        <w:rPr>
          <w:rFonts w:cs="Arial"/>
          <w:color w:val="000000"/>
        </w:rPr>
        <w:t xml:space="preserve">3 kusů nových datových rozvaděčů, které budou dodány do lokace </w:t>
      </w:r>
      <w:bookmarkStart w:id="129" w:name="OLE_LINK38"/>
      <w:bookmarkStart w:id="130" w:name="OLE_LINK39"/>
      <w:bookmarkStart w:id="131" w:name="OLE_LINK40"/>
      <w:r w:rsidRPr="008A470F">
        <w:rPr>
          <w:rFonts w:cs="Arial"/>
          <w:color w:val="000000"/>
        </w:rPr>
        <w:t>Datového Centra B, ulice Na Poříčním Právu, Praha.</w:t>
      </w:r>
    </w:p>
    <w:bookmarkEnd w:id="129"/>
    <w:bookmarkEnd w:id="130"/>
    <w:bookmarkEnd w:id="131"/>
    <w:p w14:paraId="118F12F8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</w:p>
    <w:p w14:paraId="118F12F9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  <w:color w:val="000000"/>
        </w:rPr>
        <w:t xml:space="preserve">Každý </w:t>
      </w:r>
      <w:r w:rsidRPr="008A470F">
        <w:rPr>
          <w:rFonts w:cs="Arial"/>
        </w:rPr>
        <w:t>rozvaděč o rozměrech 42U</w:t>
      </w:r>
      <w:r w:rsidRPr="003A4E7E">
        <w:t xml:space="preserve">/600/1200 (výška x šířka x hloubka) </w:t>
      </w:r>
      <w:r w:rsidRPr="008A470F">
        <w:rPr>
          <w:rFonts w:cs="Arial"/>
        </w:rPr>
        <w:t>bu</w:t>
      </w:r>
      <w:r w:rsidR="00DB1637">
        <w:rPr>
          <w:rFonts w:cs="Arial"/>
        </w:rPr>
        <w:t>de dodán v </w:t>
      </w:r>
      <w:r w:rsidRPr="008A470F">
        <w:rPr>
          <w:rFonts w:cs="Arial"/>
        </w:rPr>
        <w:t xml:space="preserve">konfiguraci obsahující </w:t>
      </w:r>
    </w:p>
    <w:p w14:paraId="118F12FA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2 páry 19" posuvných vertikálních lišt</w:t>
      </w:r>
    </w:p>
    <w:p w14:paraId="118F12FB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1 pár bočnic se zámkem</w:t>
      </w:r>
    </w:p>
    <w:p w14:paraId="118F12FC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dveře s pákovým zámkem (uzamykatelné klíčem)</w:t>
      </w:r>
    </w:p>
    <w:p w14:paraId="118F12FD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zadní panel s modulem pro vstup kabelů</w:t>
      </w:r>
    </w:p>
    <w:p w14:paraId="118F12FE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4 výškově stavitelné nožičky</w:t>
      </w:r>
    </w:p>
    <w:p w14:paraId="118F12FF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 xml:space="preserve">zemnící sady a podružný montážní materiál pro instalaci min. 24ks zařízení </w:t>
      </w:r>
    </w:p>
    <w:p w14:paraId="118F1300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 xml:space="preserve">4x PDU </w:t>
      </w:r>
      <w:proofErr w:type="gramStart"/>
      <w:r w:rsidRPr="008A470F">
        <w:rPr>
          <w:rFonts w:cs="Arial"/>
        </w:rPr>
        <w:t>splňující : 0RU</w:t>
      </w:r>
      <w:proofErr w:type="gramEnd"/>
      <w:r w:rsidRPr="008A470F">
        <w:rPr>
          <w:rFonts w:cs="Arial"/>
        </w:rPr>
        <w:t xml:space="preserve"> 12xC13 2xC19 1Phase 230V 32A 2P+E. </w:t>
      </w:r>
    </w:p>
    <w:p w14:paraId="118F1301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lastRenderedPageBreak/>
        <w:t xml:space="preserve">automatický </w:t>
      </w:r>
      <w:proofErr w:type="spellStart"/>
      <w:r w:rsidRPr="008A470F">
        <w:rPr>
          <w:rFonts w:cs="Arial"/>
        </w:rPr>
        <w:t>switch</w:t>
      </w:r>
      <w:proofErr w:type="spellEnd"/>
      <w:r w:rsidRPr="008A470F">
        <w:rPr>
          <w:rFonts w:cs="Arial"/>
        </w:rPr>
        <w:t xml:space="preserve"> napájení (ATS) </w:t>
      </w:r>
    </w:p>
    <w:p w14:paraId="118F1302" w14:textId="77777777" w:rsidR="008A470F" w:rsidRPr="008A470F" w:rsidRDefault="008A470F" w:rsidP="00946E92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8A470F">
        <w:rPr>
          <w:rFonts w:cs="Arial"/>
        </w:rPr>
        <w:t>optická vana pro napojení min. 24 optických vláken</w:t>
      </w:r>
    </w:p>
    <w:p w14:paraId="118F1303" w14:textId="77777777" w:rsidR="008A470F" w:rsidRPr="008A470F" w:rsidRDefault="008A470F" w:rsidP="00946E92">
      <w:pPr>
        <w:pStyle w:val="Odstavecseseznamem"/>
        <w:ind w:firstLine="0"/>
        <w:jc w:val="both"/>
        <w:rPr>
          <w:rFonts w:cs="Arial"/>
        </w:rPr>
      </w:pPr>
    </w:p>
    <w:p w14:paraId="118F1304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Každý datový </w:t>
      </w:r>
      <w:proofErr w:type="spellStart"/>
      <w:r w:rsidRPr="008A470F">
        <w:rPr>
          <w:rFonts w:cs="Arial"/>
        </w:rPr>
        <w:t>rozvadeč</w:t>
      </w:r>
      <w:proofErr w:type="spellEnd"/>
      <w:r w:rsidRPr="008A470F">
        <w:rPr>
          <w:rFonts w:cs="Arial"/>
        </w:rPr>
        <w:t xml:space="preserve"> bude plně kompatibilní s nástěnnými, zadními i bočními klimatizačními jednotkami (umožnit proudění vzduchu). </w:t>
      </w:r>
    </w:p>
    <w:p w14:paraId="118F1305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06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Propojení jednotlivých datových rozvaděčů bude realizováno pomocí </w:t>
      </w:r>
      <w:proofErr w:type="spellStart"/>
      <w:r w:rsidRPr="008A470F">
        <w:rPr>
          <w:rFonts w:cs="Arial"/>
        </w:rPr>
        <w:t>vícevláknového</w:t>
      </w:r>
      <w:proofErr w:type="spellEnd"/>
      <w:r w:rsidRPr="008A470F">
        <w:rPr>
          <w:rFonts w:cs="Arial"/>
        </w:rPr>
        <w:t xml:space="preserve"> optického kabelu od dodavatele TE </w:t>
      </w:r>
      <w:proofErr w:type="spellStart"/>
      <w:r w:rsidRPr="008A470F">
        <w:rPr>
          <w:rFonts w:cs="Arial"/>
        </w:rPr>
        <w:t>Connectivity</w:t>
      </w:r>
      <w:proofErr w:type="spellEnd"/>
      <w:r w:rsidRPr="008A470F">
        <w:rPr>
          <w:rFonts w:cs="Arial"/>
        </w:rPr>
        <w:t xml:space="preserve">, zakončeno v rámci optické vany daného datového rozvaděče. </w:t>
      </w:r>
    </w:p>
    <w:p w14:paraId="118F1307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08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  <w:proofErr w:type="spellStart"/>
      <w:r w:rsidRPr="008A470F">
        <w:rPr>
          <w:rFonts w:cs="Arial"/>
          <w:b/>
        </w:rPr>
        <w:t>Vícevláknový</w:t>
      </w:r>
      <w:proofErr w:type="spellEnd"/>
      <w:r w:rsidRPr="008A470F">
        <w:rPr>
          <w:rFonts w:cs="Arial"/>
          <w:b/>
        </w:rPr>
        <w:t xml:space="preserve"> optický kabel a jeho montáž není předmětem tohoto zadávacího řízení.</w:t>
      </w:r>
    </w:p>
    <w:p w14:paraId="118F1309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</w:p>
    <w:p w14:paraId="118F130A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nepoužitý.</w:t>
      </w:r>
    </w:p>
    <w:p w14:paraId="118F130B" w14:textId="77777777" w:rsidR="008A470F" w:rsidRPr="008A470F" w:rsidRDefault="008A470F" w:rsidP="00946E92">
      <w:pPr>
        <w:ind w:firstLine="0"/>
        <w:jc w:val="both"/>
        <w:rPr>
          <w:rFonts w:cs="Arial"/>
          <w:color w:val="000000"/>
        </w:rPr>
      </w:pPr>
    </w:p>
    <w:p w14:paraId="118F130C" w14:textId="77777777" w:rsid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Záruka (podpora výrobce) na </w:t>
      </w:r>
      <w:proofErr w:type="spellStart"/>
      <w:r w:rsidRPr="008A470F">
        <w:rPr>
          <w:rFonts w:cs="Arial"/>
        </w:rPr>
        <w:t>na</w:t>
      </w:r>
      <w:proofErr w:type="spellEnd"/>
      <w:r w:rsidRPr="008A470F">
        <w:rPr>
          <w:rFonts w:cs="Arial"/>
        </w:rPr>
        <w:t xml:space="preserve"> nově dodaný hardware a software bude min. do </w:t>
      </w:r>
      <w:proofErr w:type="gramStart"/>
      <w:r w:rsidRPr="008A470F">
        <w:rPr>
          <w:rFonts w:cs="Arial"/>
        </w:rPr>
        <w:t>31.10.2019</w:t>
      </w:r>
      <w:proofErr w:type="gramEnd"/>
      <w:r w:rsidRPr="008A470F">
        <w:rPr>
          <w:rFonts w:cs="Arial"/>
        </w:rPr>
        <w:t xml:space="preserve">, vyjma pasivních prvků, které budou dodány s 12 měsíční záruční lhůtou. </w:t>
      </w:r>
    </w:p>
    <w:p w14:paraId="118F130D" w14:textId="77777777" w:rsidR="004F43C0" w:rsidRDefault="004F43C0" w:rsidP="00946E92">
      <w:pPr>
        <w:ind w:firstLine="0"/>
        <w:jc w:val="both"/>
        <w:rPr>
          <w:rFonts w:cs="Arial"/>
        </w:rPr>
      </w:pPr>
    </w:p>
    <w:p w14:paraId="118F130E" w14:textId="77777777" w:rsidR="008A470F" w:rsidRPr="004F43C0" w:rsidRDefault="008A470F" w:rsidP="00946E92">
      <w:pPr>
        <w:pStyle w:val="Heading3-Numbers"/>
        <w:jc w:val="both"/>
        <w:rPr>
          <w:sz w:val="22"/>
        </w:rPr>
      </w:pPr>
      <w:bookmarkStart w:id="132" w:name="_Toc473545247"/>
      <w:r w:rsidRPr="004F43C0">
        <w:rPr>
          <w:sz w:val="22"/>
        </w:rPr>
        <w:t>Rozšíření portů na SAN přepínačích</w:t>
      </w:r>
      <w:bookmarkEnd w:id="132"/>
      <w:r w:rsidRPr="004F43C0">
        <w:rPr>
          <w:sz w:val="22"/>
        </w:rPr>
        <w:t xml:space="preserve"> </w:t>
      </w:r>
    </w:p>
    <w:p w14:paraId="118F130F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 Datovém centru A </w:t>
      </w:r>
      <w:proofErr w:type="spellStart"/>
      <w:r w:rsidRPr="008A470F">
        <w:rPr>
          <w:rFonts w:cs="Arial"/>
        </w:rPr>
        <w:t>a</w:t>
      </w:r>
      <w:proofErr w:type="spellEnd"/>
      <w:r w:rsidRPr="008A470F">
        <w:rPr>
          <w:rFonts w:cs="Arial"/>
        </w:rPr>
        <w:t xml:space="preserve"> B jsou provozovány SAN přepínače značky CISCO, typ  MDS9148S. Každé datové centrum disponuje 214ks 16 </w:t>
      </w:r>
      <w:proofErr w:type="spellStart"/>
      <w:r w:rsidRPr="008A470F">
        <w:rPr>
          <w:rFonts w:cs="Arial"/>
        </w:rPr>
        <w:t>Gb</w:t>
      </w:r>
      <w:proofErr w:type="spellEnd"/>
      <w:r w:rsidRPr="008A470F">
        <w:rPr>
          <w:rFonts w:cs="Arial"/>
        </w:rPr>
        <w:t xml:space="preserve"> SFP+ portů, které jsou rozloženy v 6 SAN </w:t>
      </w:r>
      <w:proofErr w:type="spellStart"/>
      <w:r w:rsidRPr="008A470F">
        <w:rPr>
          <w:rFonts w:cs="Arial"/>
        </w:rPr>
        <w:t>switchích</w:t>
      </w:r>
      <w:proofErr w:type="spellEnd"/>
      <w:r w:rsidRPr="008A470F">
        <w:rPr>
          <w:rFonts w:cs="Arial"/>
        </w:rPr>
        <w:t xml:space="preserve">. </w:t>
      </w:r>
    </w:p>
    <w:p w14:paraId="118F1310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11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  <w:b/>
        </w:rPr>
        <w:t>Zadavatel požaduje dodání</w:t>
      </w:r>
      <w:r w:rsidRPr="008A470F">
        <w:rPr>
          <w:rFonts w:cs="Arial"/>
        </w:rPr>
        <w:t xml:space="preserve"> </w:t>
      </w:r>
    </w:p>
    <w:p w14:paraId="118F1312" w14:textId="77777777" w:rsidR="008A470F" w:rsidRPr="008A470F" w:rsidRDefault="008A470F" w:rsidP="00946E92">
      <w:pPr>
        <w:pStyle w:val="Odstavecseseznamem"/>
        <w:numPr>
          <w:ilvl w:val="0"/>
          <w:numId w:val="25"/>
        </w:numPr>
        <w:jc w:val="both"/>
        <w:rPr>
          <w:rFonts w:cs="Arial"/>
        </w:rPr>
      </w:pPr>
      <w:bookmarkStart w:id="133" w:name="OLE_LINK36"/>
      <w:bookmarkStart w:id="134" w:name="OLE_LINK37"/>
      <w:r w:rsidRPr="008A470F">
        <w:rPr>
          <w:rFonts w:cs="Arial"/>
        </w:rPr>
        <w:t>36kusů 16Gb  SFP+ portů vč. licence, které budou dodány do lokace Datového Centra A, Sokolovská, Praha</w:t>
      </w:r>
    </w:p>
    <w:bookmarkEnd w:id="133"/>
    <w:bookmarkEnd w:id="134"/>
    <w:p w14:paraId="118F1313" w14:textId="77777777" w:rsidR="008A470F" w:rsidRPr="008A470F" w:rsidRDefault="008A470F" w:rsidP="00946E92">
      <w:pPr>
        <w:pStyle w:val="Odstavecseseznamem"/>
        <w:numPr>
          <w:ilvl w:val="0"/>
          <w:numId w:val="25"/>
        </w:numPr>
        <w:jc w:val="both"/>
        <w:rPr>
          <w:rFonts w:cs="Arial"/>
        </w:rPr>
      </w:pPr>
      <w:r w:rsidRPr="008A470F">
        <w:rPr>
          <w:rFonts w:cs="Arial"/>
        </w:rPr>
        <w:t>36kusů 16Gb  SFP+ portů vč. licence, které budou dodány do lokace Datového Centra B, ulice Na Poříčním Právu, Praha.</w:t>
      </w:r>
    </w:p>
    <w:p w14:paraId="118F1314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15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>Veškerý dodaný hardware a software musí být nový, nep</w:t>
      </w:r>
      <w:r w:rsidR="00DB1637">
        <w:rPr>
          <w:rFonts w:cs="Arial"/>
        </w:rPr>
        <w:t>oužitý, určený pro Zadavatele a </w:t>
      </w:r>
      <w:r w:rsidRPr="008A470F">
        <w:rPr>
          <w:rFonts w:cs="Arial"/>
        </w:rPr>
        <w:t>nesmí omezit stávající podporu</w:t>
      </w:r>
      <w:r w:rsidRPr="003A4E7E">
        <w:t>/</w:t>
      </w:r>
      <w:r w:rsidRPr="008A470F">
        <w:rPr>
          <w:rFonts w:cs="Arial"/>
        </w:rPr>
        <w:t>záruku výrobce zařízení.</w:t>
      </w:r>
    </w:p>
    <w:p w14:paraId="118F1316" w14:textId="77777777" w:rsidR="008A470F" w:rsidRPr="008A470F" w:rsidRDefault="008A470F" w:rsidP="008A470F">
      <w:pPr>
        <w:pStyle w:val="Nadpis21"/>
        <w:numPr>
          <w:ilvl w:val="0"/>
          <w:numId w:val="0"/>
        </w:numPr>
        <w:ind w:left="576"/>
        <w:rPr>
          <w:rFonts w:eastAsiaTheme="minorHAnsi"/>
        </w:rPr>
      </w:pPr>
    </w:p>
    <w:p w14:paraId="118F1317" w14:textId="77777777" w:rsidR="008A470F" w:rsidRPr="004F43C0" w:rsidRDefault="008A470F" w:rsidP="004F43C0">
      <w:pPr>
        <w:pStyle w:val="Nadpis21"/>
        <w:rPr>
          <w:sz w:val="22"/>
        </w:rPr>
      </w:pPr>
      <w:bookmarkStart w:id="135" w:name="_Toc473545248"/>
      <w:r w:rsidRPr="004F43C0">
        <w:rPr>
          <w:sz w:val="22"/>
        </w:rPr>
        <w:t>Požadavky na kompatibilitu</w:t>
      </w:r>
      <w:bookmarkEnd w:id="135"/>
    </w:p>
    <w:p w14:paraId="118F1318" w14:textId="77777777" w:rsidR="008A470F" w:rsidRPr="008A470F" w:rsidRDefault="008A470F" w:rsidP="008A470F">
      <w:pPr>
        <w:ind w:firstLine="0"/>
        <w:rPr>
          <w:rFonts w:cs="Arial"/>
        </w:rPr>
      </w:pPr>
    </w:p>
    <w:p w14:paraId="118F1319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Dodavatel je plně odpovědný za dodání plně kompatibilních komponentů. </w:t>
      </w:r>
    </w:p>
    <w:p w14:paraId="118F131A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1B" w14:textId="77777777" w:rsidR="008A470F" w:rsidRPr="008A470F" w:rsidRDefault="008A470F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Veškeré dodávané komponenty musí být plně kompatibilní s hardware a software, který bude rozšiřován a </w:t>
      </w:r>
      <w:proofErr w:type="spellStart"/>
      <w:r w:rsidRPr="008A470F">
        <w:rPr>
          <w:rFonts w:cs="Arial"/>
        </w:rPr>
        <w:t>připadna</w:t>
      </w:r>
      <w:proofErr w:type="spellEnd"/>
      <w:r w:rsidRPr="008A470F">
        <w:rPr>
          <w:rFonts w:cs="Arial"/>
        </w:rPr>
        <w:t xml:space="preserve"> nekompatibilita, která se </w:t>
      </w:r>
      <w:proofErr w:type="gramStart"/>
      <w:r w:rsidRPr="008A470F">
        <w:rPr>
          <w:rFonts w:cs="Arial"/>
        </w:rPr>
        <w:t>projeví</w:t>
      </w:r>
      <w:proofErr w:type="gramEnd"/>
      <w:r w:rsidRPr="008A470F">
        <w:rPr>
          <w:rFonts w:cs="Arial"/>
        </w:rPr>
        <w:t xml:space="preserve"> v průběhu implementace </w:t>
      </w:r>
      <w:proofErr w:type="gramStart"/>
      <w:r w:rsidRPr="008A470F">
        <w:rPr>
          <w:rFonts w:cs="Arial"/>
        </w:rPr>
        <w:t>bude</w:t>
      </w:r>
      <w:proofErr w:type="gramEnd"/>
      <w:r w:rsidRPr="008A470F">
        <w:rPr>
          <w:rFonts w:cs="Arial"/>
        </w:rPr>
        <w:t xml:space="preserve"> řešena plně k tíži dodavatele.</w:t>
      </w:r>
    </w:p>
    <w:p w14:paraId="118F131C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1D" w14:textId="77777777" w:rsidR="008A470F" w:rsidRPr="008A470F" w:rsidRDefault="008A470F" w:rsidP="008A470F">
      <w:pPr>
        <w:rPr>
          <w:rFonts w:cs="Arial"/>
        </w:rPr>
      </w:pPr>
    </w:p>
    <w:p w14:paraId="118F131E" w14:textId="77777777" w:rsidR="008A470F" w:rsidRPr="004F43C0" w:rsidRDefault="008A470F" w:rsidP="004F43C0">
      <w:pPr>
        <w:pStyle w:val="Nadpis21"/>
        <w:rPr>
          <w:sz w:val="22"/>
        </w:rPr>
      </w:pPr>
      <w:bookmarkStart w:id="136" w:name="_Toc473545249"/>
      <w:r w:rsidRPr="004F43C0">
        <w:rPr>
          <w:sz w:val="22"/>
        </w:rPr>
        <w:t>Činnosti související s dodávkou</w:t>
      </w:r>
      <w:bookmarkEnd w:id="136"/>
    </w:p>
    <w:p w14:paraId="118F131F" w14:textId="77777777" w:rsidR="008A470F" w:rsidRPr="008A470F" w:rsidRDefault="008A470F" w:rsidP="008A470F">
      <w:pPr>
        <w:pStyle w:val="Zkladntext"/>
        <w:jc w:val="both"/>
        <w:rPr>
          <w:b w:val="0"/>
          <w:lang w:eastAsia="ja-JP"/>
        </w:rPr>
      </w:pPr>
    </w:p>
    <w:p w14:paraId="118F1320" w14:textId="77777777" w:rsidR="008A470F" w:rsidRPr="008A470F" w:rsidRDefault="008A470F" w:rsidP="008A470F">
      <w:pPr>
        <w:pStyle w:val="Zkladntext"/>
        <w:ind w:firstLine="0"/>
        <w:jc w:val="both"/>
        <w:rPr>
          <w:b w:val="0"/>
          <w:lang w:eastAsia="ja-JP"/>
        </w:rPr>
      </w:pPr>
      <w:r w:rsidRPr="008A470F">
        <w:rPr>
          <w:b w:val="0"/>
          <w:lang w:eastAsia="ja-JP"/>
        </w:rPr>
        <w:t xml:space="preserve">Zadavatel požaduje dodání požadovaného hardware a software nejpozději do 60 dnů od podpisu smlouvy a to do lokality a prostorů určených zadavatelem v rámci území Hlavního města Prahy.  </w:t>
      </w:r>
    </w:p>
    <w:p w14:paraId="118F1321" w14:textId="77777777" w:rsidR="008A470F" w:rsidRPr="008A470F" w:rsidRDefault="008A470F" w:rsidP="008A470F">
      <w:pPr>
        <w:pStyle w:val="Zkladntext"/>
        <w:ind w:firstLine="0"/>
        <w:jc w:val="both"/>
        <w:rPr>
          <w:b w:val="0"/>
          <w:lang w:eastAsia="ja-JP"/>
        </w:rPr>
      </w:pPr>
    </w:p>
    <w:p w14:paraId="118F1322" w14:textId="77777777" w:rsidR="008A470F" w:rsidRDefault="008A470F" w:rsidP="008A470F">
      <w:pPr>
        <w:pStyle w:val="Zkladntext"/>
        <w:ind w:firstLine="0"/>
        <w:jc w:val="both"/>
        <w:rPr>
          <w:b w:val="0"/>
          <w:lang w:eastAsia="ja-JP"/>
        </w:rPr>
      </w:pPr>
      <w:r w:rsidRPr="008A470F">
        <w:rPr>
          <w:b w:val="0"/>
          <w:lang w:eastAsia="ja-JP"/>
        </w:rPr>
        <w:t xml:space="preserve">Součástí plnění je i fyzické, podrobné a protokolární předání veškerého hardware a software na úrovni jednotlivých komponent. </w:t>
      </w:r>
    </w:p>
    <w:p w14:paraId="5EAEDC81" w14:textId="77777777" w:rsidR="003A4E7E" w:rsidRDefault="003A4E7E" w:rsidP="008A470F">
      <w:pPr>
        <w:pStyle w:val="Zkladntext"/>
        <w:ind w:firstLine="0"/>
        <w:jc w:val="both"/>
        <w:rPr>
          <w:b w:val="0"/>
          <w:lang w:eastAsia="ja-JP"/>
        </w:rPr>
      </w:pPr>
    </w:p>
    <w:p w14:paraId="754E1CE0" w14:textId="77777777" w:rsidR="003A4E7E" w:rsidRPr="008A470F" w:rsidRDefault="003A4E7E" w:rsidP="008A470F">
      <w:pPr>
        <w:pStyle w:val="Zkladntext"/>
        <w:ind w:firstLine="0"/>
        <w:jc w:val="both"/>
        <w:rPr>
          <w:b w:val="0"/>
          <w:lang w:eastAsia="ja-JP"/>
        </w:rPr>
      </w:pPr>
    </w:p>
    <w:p w14:paraId="118F1323" w14:textId="77777777" w:rsidR="00FC40C3" w:rsidRPr="008A470F" w:rsidRDefault="00FC40C3" w:rsidP="00FC40C3">
      <w:pPr>
        <w:pStyle w:val="Nadpis10"/>
        <w:jc w:val="both"/>
        <w:rPr>
          <w:rFonts w:ascii="Arial" w:hAnsi="Arial" w:cs="Arial"/>
        </w:rPr>
      </w:pPr>
      <w:bookmarkStart w:id="137" w:name="_Toc408581314"/>
      <w:bookmarkStart w:id="138" w:name="_Toc473545250"/>
      <w:r w:rsidRPr="008A470F">
        <w:rPr>
          <w:rFonts w:ascii="Arial" w:hAnsi="Arial" w:cs="Arial"/>
        </w:rPr>
        <w:lastRenderedPageBreak/>
        <w:t>Požadavky na součinnost zadavatele</w:t>
      </w:r>
      <w:bookmarkEnd w:id="137"/>
      <w:bookmarkEnd w:id="138"/>
    </w:p>
    <w:p w14:paraId="118F1324" w14:textId="77777777" w:rsidR="00FB19A3" w:rsidRPr="008A470F" w:rsidRDefault="00FB19A3" w:rsidP="00FC40C3">
      <w:pPr>
        <w:jc w:val="both"/>
        <w:rPr>
          <w:rFonts w:cs="Arial"/>
        </w:rPr>
      </w:pPr>
    </w:p>
    <w:p w14:paraId="118F1325" w14:textId="77777777" w:rsidR="004E0424" w:rsidRPr="008A470F" w:rsidRDefault="00FB19A3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poskytne součinnost v podobě zajištění potřebných pracovníků pro </w:t>
      </w:r>
      <w:proofErr w:type="gramStart"/>
      <w:r w:rsidRPr="008A470F">
        <w:rPr>
          <w:rFonts w:cs="Arial"/>
        </w:rPr>
        <w:t>přejímku  dodávky</w:t>
      </w:r>
      <w:proofErr w:type="gramEnd"/>
      <w:r w:rsidRPr="008A470F">
        <w:rPr>
          <w:rFonts w:cs="Arial"/>
        </w:rPr>
        <w:t>.</w:t>
      </w:r>
    </w:p>
    <w:p w14:paraId="118F1326" w14:textId="77777777" w:rsidR="008A470F" w:rsidRPr="008A470F" w:rsidRDefault="008A470F" w:rsidP="00946E92">
      <w:pPr>
        <w:ind w:firstLine="0"/>
        <w:jc w:val="both"/>
        <w:rPr>
          <w:rFonts w:cs="Arial"/>
        </w:rPr>
      </w:pPr>
    </w:p>
    <w:p w14:paraId="118F1327" w14:textId="77777777" w:rsidR="00FB19A3" w:rsidRDefault="00FB19A3" w:rsidP="00946E92">
      <w:pPr>
        <w:ind w:firstLine="0"/>
        <w:jc w:val="both"/>
        <w:rPr>
          <w:rFonts w:cs="Arial"/>
        </w:rPr>
      </w:pPr>
      <w:r w:rsidRPr="008A470F">
        <w:rPr>
          <w:rFonts w:cs="Arial"/>
        </w:rPr>
        <w:t xml:space="preserve">Zadavatel zajistí prostory pro uložení </w:t>
      </w:r>
      <w:r w:rsidR="001025DA" w:rsidRPr="008A470F">
        <w:rPr>
          <w:rFonts w:cs="Arial"/>
        </w:rPr>
        <w:t xml:space="preserve">dodávaných komponent. </w:t>
      </w:r>
    </w:p>
    <w:p w14:paraId="118F1328" w14:textId="77777777" w:rsidR="004F43C0" w:rsidRDefault="004F43C0" w:rsidP="008A470F">
      <w:pPr>
        <w:ind w:firstLine="0"/>
        <w:rPr>
          <w:rFonts w:cs="Arial"/>
        </w:rPr>
      </w:pPr>
    </w:p>
    <w:p w14:paraId="118F1329" w14:textId="77777777" w:rsidR="004F43C0" w:rsidRDefault="004F43C0" w:rsidP="008A470F">
      <w:pPr>
        <w:ind w:firstLine="0"/>
        <w:rPr>
          <w:rFonts w:cs="Arial"/>
        </w:rPr>
      </w:pPr>
    </w:p>
    <w:p w14:paraId="118F132A" w14:textId="77777777" w:rsidR="004F43C0" w:rsidRPr="008A470F" w:rsidRDefault="004F43C0" w:rsidP="008A470F">
      <w:pPr>
        <w:ind w:firstLine="0"/>
        <w:rPr>
          <w:rFonts w:cs="Arial"/>
        </w:rPr>
      </w:pPr>
    </w:p>
    <w:p w14:paraId="118F132B" w14:textId="77777777" w:rsidR="009D76E9" w:rsidRDefault="009D76E9">
      <w:pPr>
        <w:rPr>
          <w:rFonts w:eastAsiaTheme="majorEastAsia" w:cs="Arial"/>
          <w:b/>
          <w:bCs/>
          <w:caps/>
          <w:color w:val="FFFFFF" w:themeColor="background1"/>
          <w:sz w:val="20"/>
          <w:szCs w:val="20"/>
        </w:rPr>
      </w:pPr>
      <w:bookmarkStart w:id="139" w:name="_Toc408581320"/>
      <w:r>
        <w:rPr>
          <w:rFonts w:cs="Arial"/>
          <w:color w:val="FFFFFF" w:themeColor="background1"/>
        </w:rPr>
        <w:br w:type="page"/>
      </w:r>
    </w:p>
    <w:p w14:paraId="118F132C" w14:textId="77777777" w:rsidR="00FC40C3" w:rsidRPr="008A470F" w:rsidRDefault="00FC40C3" w:rsidP="00FC40C3">
      <w:pPr>
        <w:pStyle w:val="Nadpis10"/>
        <w:jc w:val="both"/>
        <w:rPr>
          <w:rFonts w:ascii="Arial" w:hAnsi="Arial" w:cs="Arial"/>
          <w:color w:val="FFFFFF" w:themeColor="background1"/>
        </w:rPr>
      </w:pPr>
      <w:bookmarkStart w:id="140" w:name="_Toc473545251"/>
      <w:r w:rsidRPr="008A470F">
        <w:rPr>
          <w:rFonts w:ascii="Arial" w:hAnsi="Arial" w:cs="Arial"/>
          <w:color w:val="FFFFFF" w:themeColor="background1"/>
        </w:rPr>
        <w:lastRenderedPageBreak/>
        <w:t>Použité termíny</w:t>
      </w:r>
      <w:bookmarkEnd w:id="139"/>
      <w:bookmarkEnd w:id="140"/>
    </w:p>
    <w:tbl>
      <w:tblPr>
        <w:tblW w:w="9356" w:type="dxa"/>
        <w:tblInd w:w="-147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3"/>
        <w:gridCol w:w="2414"/>
        <w:gridCol w:w="5099"/>
      </w:tblGrid>
      <w:tr w:rsidR="00FC40C3" w:rsidRPr="008A470F" w14:paraId="118F1330" w14:textId="77777777" w:rsidTr="00FC40C3">
        <w:trPr>
          <w:tblHeader/>
        </w:trPr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2D" w14:textId="77777777" w:rsidR="00FC40C3" w:rsidRPr="008A470F" w:rsidRDefault="00FC40C3" w:rsidP="00FC40C3">
            <w:pPr>
              <w:pStyle w:val="TableHeadingLight"/>
              <w:bidi/>
              <w:jc w:val="right"/>
              <w:rPr>
                <w:rFonts w:ascii="Arial" w:hAnsi="Arial" w:cs="Arial"/>
              </w:rPr>
            </w:pPr>
            <w:r w:rsidRPr="008A470F">
              <w:rPr>
                <w:rFonts w:ascii="Arial" w:hAnsi="Arial" w:cs="Arial"/>
              </w:rPr>
              <w:t>Termín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2E" w14:textId="77777777" w:rsidR="00FC40C3" w:rsidRPr="008A470F" w:rsidRDefault="00FC40C3" w:rsidP="00FC40C3">
            <w:pPr>
              <w:pStyle w:val="TableHeadingLight"/>
              <w:bidi/>
              <w:ind w:left="0"/>
              <w:jc w:val="right"/>
              <w:rPr>
                <w:rFonts w:ascii="Arial" w:hAnsi="Arial" w:cs="Arial"/>
              </w:rPr>
            </w:pPr>
            <w:r w:rsidRPr="008A470F">
              <w:rPr>
                <w:rFonts w:ascii="Arial" w:hAnsi="Arial" w:cs="Arial"/>
              </w:rPr>
              <w:t>Typ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shd w:val="clear" w:color="auto" w:fill="F5F5F5"/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2F" w14:textId="77777777" w:rsidR="00FC40C3" w:rsidRPr="008A470F" w:rsidRDefault="00FC40C3" w:rsidP="00FC40C3">
            <w:pPr>
              <w:pStyle w:val="TableHeadingLight"/>
              <w:bidi/>
              <w:jc w:val="right"/>
              <w:rPr>
                <w:rFonts w:ascii="Arial" w:hAnsi="Arial" w:cs="Arial"/>
              </w:rPr>
            </w:pPr>
            <w:r w:rsidRPr="008A470F">
              <w:rPr>
                <w:rFonts w:ascii="Arial" w:hAnsi="Arial" w:cs="Arial"/>
              </w:rPr>
              <w:t>Význam</w:t>
            </w:r>
          </w:p>
        </w:tc>
      </w:tr>
      <w:tr w:rsidR="00FC40C3" w:rsidRPr="008A470F" w14:paraId="118F133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1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2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3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Active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Directory</w:t>
            </w:r>
            <w:proofErr w:type="spellEnd"/>
          </w:p>
        </w:tc>
      </w:tr>
      <w:tr w:rsidR="00FC40C3" w:rsidRPr="008A470F" w14:paraId="118F133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5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AJAX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6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7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Asynchronous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Javascript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and XML.</w:t>
            </w:r>
          </w:p>
        </w:tc>
      </w:tr>
      <w:tr w:rsidR="00FC40C3" w:rsidRPr="008A470F" w14:paraId="118F133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9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A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B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Agentura práce</w:t>
            </w:r>
          </w:p>
        </w:tc>
      </w:tr>
      <w:tr w:rsidR="00FC40C3" w:rsidRPr="008A470F" w14:paraId="118F134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D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API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E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3F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Aplikační programový interface</w:t>
            </w:r>
          </w:p>
        </w:tc>
      </w:tr>
      <w:tr w:rsidR="00FC40C3" w:rsidRPr="008A470F" w14:paraId="118F134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1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APP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2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3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Aktivizační pracovní příležitost dle §106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ZoZam</w:t>
            </w:r>
            <w:proofErr w:type="spellEnd"/>
          </w:p>
        </w:tc>
      </w:tr>
      <w:tr w:rsidR="00FC40C3" w:rsidRPr="008A470F" w14:paraId="118F134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5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APZ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6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7" w14:textId="77777777" w:rsidR="00FC40C3" w:rsidRPr="008A470F" w:rsidRDefault="00FC40C3" w:rsidP="00FC40C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Aktivní Politika Zaměstnanosti</w:t>
            </w:r>
          </w:p>
        </w:tc>
      </w:tr>
      <w:tr w:rsidR="007A48B3" w:rsidRPr="008A470F" w14:paraId="118F134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AVMA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Automatická aktivace virtuálního počítače</w:t>
            </w:r>
          </w:p>
        </w:tc>
      </w:tr>
      <w:tr w:rsidR="008C407D" w:rsidRPr="008A470F" w14:paraId="660D15E5" w14:textId="77777777" w:rsidTr="00FC40C3">
        <w:trPr>
          <w:ins w:id="141" w:author="Michal Komenda" w:date="2017-02-13T09:39:00Z"/>
        </w:trPr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7409FBB5" w14:textId="14203CD2" w:rsidR="008C407D" w:rsidRPr="008A470F" w:rsidRDefault="008C407D" w:rsidP="007A48B3">
            <w:pPr>
              <w:pStyle w:val="TableTextNormal"/>
              <w:jc w:val="both"/>
              <w:rPr>
                <w:ins w:id="142" w:author="Michal Komenda" w:date="2017-02-13T09:39:00Z"/>
                <w:rFonts w:ascii="Arial" w:hAnsi="Arial" w:cs="Arial"/>
                <w:color w:val="000000"/>
              </w:rPr>
            </w:pPr>
            <w:ins w:id="143" w:author="Michal Komenda" w:date="2017-02-13T09:39:00Z">
              <w:r>
                <w:rPr>
                  <w:rFonts w:ascii="Arial" w:hAnsi="Arial" w:cs="Arial"/>
                  <w:color w:val="000000"/>
                </w:rPr>
                <w:t>BBU</w:t>
              </w:r>
            </w:ins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3E0A46CA" w14:textId="26A6DA5C" w:rsidR="008C407D" w:rsidRPr="008A470F" w:rsidRDefault="008C407D" w:rsidP="007A48B3">
            <w:pPr>
              <w:pStyle w:val="TableTextNormal"/>
              <w:jc w:val="both"/>
              <w:rPr>
                <w:ins w:id="144" w:author="Michal Komenda" w:date="2017-02-13T09:39:00Z"/>
                <w:rFonts w:ascii="Arial" w:hAnsi="Arial" w:cs="Arial"/>
                <w:color w:val="000000"/>
              </w:rPr>
            </w:pPr>
            <w:proofErr w:type="gramStart"/>
            <w:ins w:id="145" w:author="Michal Komenda" w:date="2017-02-13T09:39:00Z">
              <w:r>
                <w:rPr>
                  <w:rFonts w:ascii="Arial" w:hAnsi="Arial" w:cs="Arial"/>
                  <w:color w:val="000000"/>
                </w:rPr>
                <w:t>Informační  systémy</w:t>
              </w:r>
              <w:proofErr w:type="gramEnd"/>
            </w:ins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2B4A8CEC" w14:textId="1B79DA32" w:rsidR="008C407D" w:rsidRPr="008A470F" w:rsidRDefault="008C407D" w:rsidP="007A48B3">
            <w:pPr>
              <w:pStyle w:val="TableTextNormal"/>
              <w:jc w:val="both"/>
              <w:rPr>
                <w:ins w:id="146" w:author="Michal Komenda" w:date="2017-02-13T09:39:00Z"/>
                <w:rFonts w:ascii="Arial" w:hAnsi="Arial" w:cs="Arial"/>
                <w:color w:val="000000"/>
              </w:rPr>
            </w:pPr>
            <w:ins w:id="147" w:author="Michal Komenda" w:date="2017-02-13T09:39:00Z">
              <w:r>
                <w:rPr>
                  <w:rFonts w:ascii="Arial" w:hAnsi="Arial" w:cs="Arial"/>
                  <w:color w:val="000000"/>
                </w:rPr>
                <w:t>Záložní bateriová jednotka</w:t>
              </w:r>
            </w:ins>
          </w:p>
        </w:tc>
      </w:tr>
      <w:tr w:rsidR="007A48B3" w:rsidRPr="008A470F" w14:paraId="118F135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BIS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4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Bezpečnostní informační služba</w:t>
            </w:r>
          </w:p>
        </w:tc>
      </w:tr>
      <w:tr w:rsidR="007A48B3" w:rsidRPr="008A470F" w14:paraId="118F135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BLOB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Binary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Large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Object</w:t>
            </w:r>
            <w:proofErr w:type="spellEnd"/>
          </w:p>
        </w:tc>
      </w:tr>
      <w:tr w:rsidR="007A48B3" w:rsidRPr="008A470F" w14:paraId="118F135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bookmarkStart w:id="148" w:name="OLE_LINK3"/>
            <w:r w:rsidRPr="008A470F">
              <w:rPr>
                <w:rFonts w:ascii="Arial" w:hAnsi="Arial" w:cs="Arial"/>
                <w:color w:val="000000"/>
              </w:rPr>
              <w:t>BPMN</w:t>
            </w:r>
            <w:bookmarkEnd w:id="148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Business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Process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Model and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Notation</w:t>
            </w:r>
            <w:proofErr w:type="spellEnd"/>
          </w:p>
        </w:tc>
      </w:tr>
      <w:tr w:rsidR="007A48B3" w:rsidRPr="008A470F" w14:paraId="118F135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CA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Certifikační Autorita</w:t>
            </w:r>
          </w:p>
        </w:tc>
      </w:tr>
      <w:tr w:rsidR="007A48B3" w:rsidRPr="008A470F" w14:paraId="118F136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CEDR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5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Centrálním registru dotací provozovaní MFČR</w:t>
            </w:r>
          </w:p>
        </w:tc>
      </w:tr>
      <w:tr w:rsidR="007A48B3" w:rsidRPr="008A470F" w14:paraId="118F136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CEF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Common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Event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Format</w:t>
            </w:r>
            <w:proofErr w:type="spellEnd"/>
          </w:p>
        </w:tc>
      </w:tr>
      <w:tr w:rsidR="007A48B3" w:rsidRPr="008A470F" w14:paraId="118F136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CIFS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Common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Internet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File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System</w:t>
            </w:r>
            <w:proofErr w:type="spellEnd"/>
          </w:p>
        </w:tc>
      </w:tr>
      <w:tr w:rsidR="007A48B3" w:rsidRPr="008A470F" w14:paraId="118F136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CPU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Central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Processing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Unit (Procesor)</w:t>
            </w:r>
          </w:p>
        </w:tc>
      </w:tr>
      <w:tr w:rsidR="007A48B3" w:rsidRPr="008A470F" w14:paraId="118F137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CRL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6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Certificate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Revocation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List - seznam zneplatněných certifikátů.</w:t>
            </w:r>
          </w:p>
        </w:tc>
      </w:tr>
      <w:tr w:rsidR="007A48B3" w:rsidRPr="008A470F" w14:paraId="118F137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CSV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Comma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separated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value</w:t>
            </w:r>
            <w:proofErr w:type="spellEnd"/>
          </w:p>
        </w:tc>
      </w:tr>
      <w:tr w:rsidR="007A48B3" w:rsidRPr="008A470F" w14:paraId="118F137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CÚ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Celní úřad</w:t>
            </w:r>
          </w:p>
        </w:tc>
      </w:tr>
      <w:tr w:rsidR="007A48B3" w:rsidRPr="008A470F" w14:paraId="118F137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CZ-ISCO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262626"/>
              </w:rPr>
              <w:t>Klasifikace zaměstnání dle ČSU</w:t>
            </w:r>
          </w:p>
        </w:tc>
      </w:tr>
      <w:tr w:rsidR="007A48B3" w:rsidRPr="008A470F" w14:paraId="118F138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ČR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7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Česká republika</w:t>
            </w:r>
          </w:p>
        </w:tc>
      </w:tr>
      <w:tr w:rsidR="007A48B3" w:rsidRPr="008A470F" w14:paraId="118F138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ČSSZ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Česká správa sociálního zabezpečení</w:t>
            </w:r>
          </w:p>
        </w:tc>
      </w:tr>
      <w:tr w:rsidR="007A48B3" w:rsidRPr="008A470F" w14:paraId="118F138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ČSU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262626"/>
              </w:rPr>
              <w:t xml:space="preserve">Český statistický úřad (ČSÚ) je ústředním orgánem státní správy České republiky. Byl zřízen dne 8. ledna 1969 zákonem č. 2/1969 Sb., o zřízení ministerstev a jiných ústředních orgánů státní správy. </w:t>
            </w:r>
          </w:p>
        </w:tc>
      </w:tr>
      <w:tr w:rsidR="007A48B3" w:rsidRPr="008A470F" w14:paraId="118F138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Database</w:t>
            </w:r>
          </w:p>
        </w:tc>
      </w:tr>
      <w:tr w:rsidR="007A48B3" w:rsidRPr="008A470F" w14:paraId="118F139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8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Datové centrum</w:t>
            </w:r>
          </w:p>
        </w:tc>
      </w:tr>
      <w:tr w:rsidR="007A48B3" w:rsidRPr="008A470F" w14:paraId="118F139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DCPM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Data Center Management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Portal</w:t>
            </w:r>
            <w:proofErr w:type="spellEnd"/>
          </w:p>
        </w:tc>
      </w:tr>
      <w:tr w:rsidR="007A48B3" w:rsidRPr="008A470F" w14:paraId="118F139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DC SOK nebo Datové </w:t>
            </w:r>
            <w:proofErr w:type="gramStart"/>
            <w:r w:rsidRPr="008A470F">
              <w:rPr>
                <w:rFonts w:ascii="Arial" w:hAnsi="Arial" w:cs="Arial"/>
                <w:color w:val="000000"/>
              </w:rPr>
              <w:t>centrum  A</w:t>
            </w:r>
            <w:proofErr w:type="gram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Datové centrum Sokolovská</w:t>
            </w:r>
          </w:p>
        </w:tc>
      </w:tr>
      <w:tr w:rsidR="007A48B3" w:rsidRPr="008A470F" w14:paraId="118F139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Datové </w:t>
            </w:r>
            <w:proofErr w:type="gramStart"/>
            <w:r w:rsidRPr="008A470F">
              <w:rPr>
                <w:rFonts w:ascii="Arial" w:hAnsi="Arial" w:cs="Arial"/>
                <w:color w:val="000000"/>
              </w:rPr>
              <w:t>centrum  B</w:t>
            </w:r>
            <w:proofErr w:type="gram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Datové centrum lokalita Praha</w:t>
            </w:r>
          </w:p>
        </w:tc>
      </w:tr>
      <w:tr w:rsidR="007A48B3" w:rsidRPr="008A470F" w14:paraId="118F13A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DDC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9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Společně Datové </w:t>
            </w:r>
            <w:proofErr w:type="gramStart"/>
            <w:r w:rsidRPr="008A470F">
              <w:rPr>
                <w:rFonts w:ascii="Arial" w:hAnsi="Arial" w:cs="Arial"/>
                <w:color w:val="000000"/>
              </w:rPr>
              <w:t xml:space="preserve">centrum  A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a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Datové</w:t>
            </w:r>
            <w:proofErr w:type="gramEnd"/>
            <w:r w:rsidRPr="008A470F">
              <w:rPr>
                <w:rFonts w:ascii="Arial" w:hAnsi="Arial" w:cs="Arial"/>
                <w:color w:val="000000"/>
              </w:rPr>
              <w:t xml:space="preserve"> centrum  B</w:t>
            </w:r>
          </w:p>
        </w:tc>
      </w:tr>
      <w:tr w:rsidR="007A48B3" w:rsidRPr="008A470F" w14:paraId="118F13A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DHCP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262626"/>
              </w:rPr>
            </w:pPr>
            <w:r w:rsidRPr="008A470F">
              <w:rPr>
                <w:rFonts w:ascii="Arial" w:hAnsi="Arial" w:cs="Arial"/>
                <w:color w:val="262626"/>
              </w:rPr>
              <w:t>Správa adresního prostoru IP protokolu</w:t>
            </w:r>
          </w:p>
        </w:tc>
      </w:tr>
      <w:tr w:rsidR="007A48B3" w:rsidRPr="008A470F" w14:paraId="118F13A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DMS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Document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Management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System</w:t>
            </w:r>
            <w:proofErr w:type="spellEnd"/>
          </w:p>
        </w:tc>
      </w:tr>
      <w:tr w:rsidR="007A48B3" w:rsidRPr="008A470F" w14:paraId="118F13A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DnB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Dávky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Doplatek na bydlení</w:t>
            </w:r>
          </w:p>
        </w:tc>
      </w:tr>
      <w:tr w:rsidR="007A48B3" w:rsidRPr="008A470F" w14:paraId="118F13B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DNS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A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Domain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Name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Service</w:t>
            </w:r>
            <w:proofErr w:type="spellEnd"/>
          </w:p>
        </w:tc>
      </w:tr>
      <w:tr w:rsidR="007A48B3" w:rsidRPr="008A470F" w14:paraId="118F13B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DotInfo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Systém, který umožňuje vyhledávání nad poskytovateli dotací a návratných finančních výpomocí ze státního rozpočtu ČR. Zprostředkovává zobrazení údajů podle zákona č. 171/2012 Sb.</w:t>
            </w:r>
          </w:p>
        </w:tc>
      </w:tr>
      <w:tr w:rsidR="007A48B3" w:rsidRPr="008A470F" w14:paraId="118F13B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Datová schránka, resp. informační systém datových schránek</w:t>
            </w:r>
          </w:p>
        </w:tc>
      </w:tr>
      <w:tr w:rsidR="007A48B3" w:rsidRPr="008A470F" w14:paraId="118F13B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DWDM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bCs/>
              </w:rPr>
              <w:t>Vlnový multiplex</w:t>
            </w:r>
            <w:r w:rsidRPr="008A470F">
              <w:rPr>
                <w:rFonts w:ascii="Arial" w:hAnsi="Arial" w:cs="Arial"/>
              </w:rPr>
              <w:t xml:space="preserve"> (</w:t>
            </w:r>
            <w:r w:rsidRPr="008A470F">
              <w:rPr>
                <w:rFonts w:ascii="Arial" w:hAnsi="Arial" w:cs="Arial"/>
                <w:bCs/>
              </w:rPr>
              <w:t>WDM</w:t>
            </w:r>
            <w:r w:rsidRPr="008A470F">
              <w:rPr>
                <w:rFonts w:ascii="Arial" w:hAnsi="Arial" w:cs="Arial"/>
              </w:rPr>
              <w:t xml:space="preserve">) představuje v </w:t>
            </w:r>
            <w:hyperlink r:id="rId17" w:tooltip="Optické sítě (stránka neexistuje)" w:history="1"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optických sítích</w:t>
              </w:r>
            </w:hyperlink>
            <w:r w:rsidRPr="008A470F">
              <w:rPr>
                <w:rFonts w:ascii="Arial" w:hAnsi="Arial" w:cs="Arial"/>
              </w:rPr>
              <w:t xml:space="preserve"> technologii, kterou se při přenosu </w:t>
            </w:r>
            <w:hyperlink r:id="rId18" w:tooltip="Multiplexování" w:history="1">
              <w:proofErr w:type="spellStart"/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multiplexuje</w:t>
              </w:r>
              <w:proofErr w:type="spellEnd"/>
            </w:hyperlink>
            <w:r w:rsidRPr="008A470F">
              <w:rPr>
                <w:rFonts w:ascii="Arial" w:hAnsi="Arial" w:cs="Arial"/>
              </w:rPr>
              <w:t xml:space="preserve"> více optických signálů v jednom </w:t>
            </w:r>
            <w:hyperlink r:id="rId19" w:tooltip="Optické vlákno" w:history="1"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optickém vlákně</w:t>
              </w:r>
            </w:hyperlink>
            <w:r w:rsidRPr="008A470F">
              <w:rPr>
                <w:rFonts w:ascii="Arial" w:hAnsi="Arial" w:cs="Arial"/>
              </w:rPr>
              <w:t xml:space="preserve"> s použitím rozdílných </w:t>
            </w:r>
            <w:hyperlink r:id="rId20" w:tooltip="Vlnová délka" w:history="1"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vlnových délek</w:t>
              </w:r>
            </w:hyperlink>
            <w:r w:rsidRPr="008A470F">
              <w:rPr>
                <w:rFonts w:ascii="Arial" w:hAnsi="Arial" w:cs="Arial"/>
              </w:rPr>
              <w:t xml:space="preserve"> (barev) </w:t>
            </w:r>
            <w:hyperlink r:id="rId21" w:tooltip="LED" w:history="1"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LED</w:t>
              </w:r>
            </w:hyperlink>
            <w:r w:rsidRPr="008A470F">
              <w:rPr>
                <w:rFonts w:ascii="Arial" w:hAnsi="Arial" w:cs="Arial"/>
              </w:rPr>
              <w:t xml:space="preserve"> nebo </w:t>
            </w:r>
            <w:hyperlink r:id="rId22" w:tooltip="Laser" w:history="1">
              <w:r w:rsidRPr="008A470F">
                <w:rPr>
                  <w:rStyle w:val="Hypertextovodkaz"/>
                  <w:rFonts w:ascii="Arial" w:hAnsi="Arial" w:cs="Arial"/>
                  <w:color w:val="auto"/>
                  <w:u w:val="none"/>
                </w:rPr>
                <w:t>laserů</w:t>
              </w:r>
            </w:hyperlink>
            <w:r w:rsidRPr="008A470F">
              <w:rPr>
                <w:rFonts w:ascii="Arial" w:hAnsi="Arial" w:cs="Arial"/>
              </w:rPr>
              <w:t>. Je tak umožněno rozšířit kapacitu média nebo provést obousměrnou komunikaci na jednom optickém vlákně.</w:t>
            </w:r>
          </w:p>
        </w:tc>
      </w:tr>
      <w:tr w:rsidR="007A48B3" w:rsidRPr="008A470F" w14:paraId="118F13C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EHP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B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Evropský hospodářský prostoru</w:t>
            </w:r>
          </w:p>
        </w:tc>
      </w:tr>
      <w:tr w:rsidR="007A48B3" w:rsidRPr="008A470F" w14:paraId="118F13C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EKIS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Ekonomický informační systém</w:t>
            </w:r>
          </w:p>
        </w:tc>
      </w:tr>
      <w:tr w:rsidR="007A48B3" w:rsidRPr="008A470F" w14:paraId="118F13C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lastRenderedPageBreak/>
              <w:t>ESB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Enterprise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Service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Bus</w:t>
            </w:r>
          </w:p>
        </w:tc>
      </w:tr>
      <w:tr w:rsidR="007A48B3" w:rsidRPr="008A470F" w14:paraId="118F13C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ESF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Evropský sociální fond (ESF) je hlavním finančním nástrojem Evropské unie pro podporu zaměstnanosti v členských státech a také pro prosazování hospodářské a sociální soudržnosti.</w:t>
            </w:r>
          </w:p>
        </w:tc>
      </w:tr>
      <w:tr w:rsidR="007A48B3" w:rsidRPr="008A470F" w14:paraId="118F13D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ESS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C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Elektronická spisová služba</w:t>
            </w:r>
          </w:p>
        </w:tc>
      </w:tr>
      <w:tr w:rsidR="007A48B3" w:rsidRPr="008A470F" w14:paraId="118F13D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EU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Evropská unie</w:t>
            </w:r>
          </w:p>
        </w:tc>
      </w:tr>
      <w:tr w:rsidR="007A48B3" w:rsidRPr="008A470F" w14:paraId="118F13D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Evidence případů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Registr obsahující aktualizované informace všech zpracovávaných žádostí, jejich stavu i případných rozhodnutí</w:t>
            </w:r>
          </w:p>
        </w:tc>
      </w:tr>
      <w:tr w:rsidR="007A48B3" w:rsidRPr="008A470F" w14:paraId="118F13D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Evidence subjektů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Evidence je součástí Modulu podpůrných a průřezových činností</w:t>
            </w:r>
          </w:p>
        </w:tc>
      </w:tr>
      <w:tr w:rsidR="007A48B3" w:rsidRPr="008A470F" w14:paraId="118F13E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FIM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D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Forefront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Identity Management</w:t>
            </w:r>
          </w:p>
        </w:tc>
      </w:tr>
      <w:tr w:rsidR="007A48B3" w:rsidRPr="008A470F" w14:paraId="118F13E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Fyzická osoba</w:t>
            </w:r>
          </w:p>
        </w:tc>
      </w:tr>
      <w:tr w:rsidR="007A48B3" w:rsidRPr="008A470F" w14:paraId="118F13E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File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system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- souborový systém je označení pro způsob organizace dat ve formě souborů (a většinou i adresářů) tak, aby k nim bylo možné snadno přistupovat.</w:t>
            </w:r>
          </w:p>
        </w:tc>
      </w:tr>
      <w:tr w:rsidR="007A48B3" w:rsidRPr="008A470F" w14:paraId="118F13E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FTP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File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Transfer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</w:p>
        </w:tc>
      </w:tr>
      <w:tr w:rsidR="007A48B3" w:rsidRPr="008A470F" w14:paraId="118F13F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FÚ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E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Finanční úřad</w:t>
            </w:r>
          </w:p>
        </w:tc>
      </w:tr>
      <w:tr w:rsidR="007A48B3" w:rsidRPr="008A470F" w14:paraId="118F13F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GP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Grantové projekty </w:t>
            </w:r>
          </w:p>
        </w:tc>
      </w:tr>
      <w:tr w:rsidR="007A48B3" w:rsidRPr="008A470F" w14:paraId="118F13F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GŘ ÚP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Generální ředitelství úřadu práce</w:t>
            </w:r>
          </w:p>
        </w:tc>
      </w:tr>
      <w:tr w:rsidR="007A48B3" w:rsidRPr="008A470F" w14:paraId="118F13F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HTTP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Hypertext Transfer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</w:p>
        </w:tc>
      </w:tr>
      <w:tr w:rsidR="007A48B3" w:rsidRPr="008A470F" w14:paraId="118F140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HW 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3F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Hardware</w:t>
            </w:r>
          </w:p>
        </w:tc>
      </w:tr>
      <w:tr w:rsidR="007A48B3" w:rsidRPr="008A470F" w14:paraId="118F140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CHM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Change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management</w:t>
            </w:r>
          </w:p>
        </w:tc>
      </w:tr>
      <w:tr w:rsidR="007A48B3" w:rsidRPr="008A470F" w14:paraId="118F140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CHPM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Chráněné pracovní místo</w:t>
            </w:r>
          </w:p>
        </w:tc>
      </w:tr>
      <w:tr w:rsidR="007A48B3" w:rsidRPr="008A470F" w14:paraId="118F140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IAP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Individuální akční plán - metoda práce s klienty na úřadech práce při hledání zaměstnání</w:t>
            </w:r>
          </w:p>
        </w:tc>
      </w:tr>
      <w:tr w:rsidR="007A48B3" w:rsidRPr="008A470F" w14:paraId="118F141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ICT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0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a komunikační technologie</w:t>
            </w:r>
          </w:p>
        </w:tc>
      </w:tr>
      <w:tr w:rsidR="007A48B3" w:rsidRPr="008A470F" w14:paraId="118F141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IdM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Identity Management</w:t>
            </w:r>
          </w:p>
        </w:tc>
      </w:tr>
      <w:tr w:rsidR="007A48B3" w:rsidRPr="008A470F" w14:paraId="118F141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IMAP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Internet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Message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Access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) </w:t>
            </w:r>
            <w:hyperlink r:id="rId23" w:tooltip="Internet" w:history="1">
              <w:r w:rsidRPr="008A470F">
                <w:rPr>
                  <w:rFonts w:ascii="Arial" w:hAnsi="Arial" w:cs="Arial"/>
                  <w:color w:val="000000"/>
                </w:rPr>
                <w:t>internetový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hyperlink r:id="rId24" w:tooltip="Protokol (informatika)" w:history="1">
              <w:r w:rsidRPr="008A470F">
                <w:rPr>
                  <w:rFonts w:ascii="Arial" w:hAnsi="Arial" w:cs="Arial"/>
                  <w:color w:val="000000"/>
                </w:rPr>
                <w:t>protokol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 pro vzdálený přístup k </w:t>
            </w:r>
            <w:hyperlink r:id="rId25" w:tooltip="E-mail" w:history="1">
              <w:r w:rsidRPr="008A470F">
                <w:rPr>
                  <w:rFonts w:ascii="Arial" w:hAnsi="Arial" w:cs="Arial"/>
                  <w:color w:val="000000"/>
                </w:rPr>
                <w:t>e-mailové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 schránce prostřednictvím </w:t>
            </w:r>
            <w:hyperlink r:id="rId26" w:tooltip="E-mailový klient" w:history="1">
              <w:r w:rsidRPr="008A470F">
                <w:rPr>
                  <w:rFonts w:ascii="Arial" w:hAnsi="Arial" w:cs="Arial"/>
                  <w:color w:val="000000"/>
                </w:rPr>
                <w:t>e-mailového klienta</w:t>
              </w:r>
            </w:hyperlink>
          </w:p>
        </w:tc>
      </w:tr>
      <w:tr w:rsidR="007A48B3" w:rsidRPr="008A470F" w14:paraId="118F141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IPJIS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Integrace a Provoz Jednotného Informačního Systému (JIS)</w:t>
            </w:r>
          </w:p>
        </w:tc>
      </w:tr>
      <w:tr w:rsidR="007A48B3" w:rsidRPr="008A470F" w14:paraId="118F142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IPPD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1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Integrovaná Podpůrná a Provozní Data</w:t>
            </w:r>
          </w:p>
        </w:tc>
      </w:tr>
      <w:tr w:rsidR="007A48B3" w:rsidRPr="008A470F" w14:paraId="118F142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IPPR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Individuální plán pracovní rehabilitace</w:t>
            </w:r>
          </w:p>
        </w:tc>
      </w:tr>
      <w:tr w:rsidR="007A48B3" w:rsidRPr="008A470F" w14:paraId="118F142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</w:t>
            </w:r>
          </w:p>
        </w:tc>
      </w:tr>
      <w:tr w:rsidR="007A48B3" w:rsidRPr="008A470F" w14:paraId="118F142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IS SD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Informační systém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socálních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dávek</w:t>
            </w:r>
          </w:p>
        </w:tc>
      </w:tr>
      <w:tr w:rsidR="007A48B3" w:rsidRPr="008A470F" w14:paraId="118F143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IS ZAM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2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 Zaměstnanost</w:t>
            </w:r>
          </w:p>
        </w:tc>
      </w:tr>
      <w:tr w:rsidR="007A48B3" w:rsidRPr="008A470F" w14:paraId="118F143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ISZR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 základních registrů</w:t>
            </w:r>
          </w:p>
        </w:tc>
      </w:tr>
      <w:tr w:rsidR="007A48B3" w:rsidRPr="008A470F" w14:paraId="118F143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IT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</w:tr>
      <w:tr w:rsidR="007A48B3" w:rsidRPr="008A470F" w14:paraId="118F143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JIP/KAAS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A48B3" w:rsidRPr="008A470F" w14:paraId="118F144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JSON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3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JavaScript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Object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Notation</w:t>
            </w:r>
            <w:proofErr w:type="spellEnd"/>
          </w:p>
        </w:tc>
      </w:tr>
      <w:tr w:rsidR="007A48B3" w:rsidRPr="008A470F" w14:paraId="118F144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JVM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Jednotné výplatní místo</w:t>
            </w:r>
          </w:p>
        </w:tc>
      </w:tr>
      <w:tr w:rsidR="007A48B3" w:rsidRPr="008A470F" w14:paraId="118F144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KDC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Kerberos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Domen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Controler</w:t>
            </w:r>
            <w:proofErr w:type="spellEnd"/>
          </w:p>
        </w:tc>
      </w:tr>
      <w:tr w:rsidR="007A48B3" w:rsidRPr="008A470F" w14:paraId="118F144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KI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Komunikační technologie</w:t>
            </w:r>
          </w:p>
        </w:tc>
      </w:tr>
      <w:tr w:rsidR="007A48B3" w:rsidRPr="008A470F" w14:paraId="118F145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KKOV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4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Klasifikace kódů oborů vzdělání</w:t>
            </w:r>
          </w:p>
        </w:tc>
      </w:tr>
      <w:tr w:rsidR="007A48B3" w:rsidRPr="008A470F" w14:paraId="118F145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KoP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424242"/>
              </w:rPr>
              <w:t>Kontaktní pracoviště</w:t>
            </w:r>
          </w:p>
        </w:tc>
      </w:tr>
      <w:tr w:rsidR="007A48B3" w:rsidRPr="008A470F" w14:paraId="118F145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KrP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Krajská pobočka</w:t>
            </w:r>
          </w:p>
        </w:tc>
      </w:tr>
      <w:tr w:rsidR="007A48B3" w:rsidRPr="008A470F" w14:paraId="118F145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KÚ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Krajský úřad</w:t>
            </w:r>
          </w:p>
        </w:tc>
      </w:tr>
      <w:tr w:rsidR="007A48B3" w:rsidRPr="008A470F" w14:paraId="118F146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LAN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5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Local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Area Network (lokální síť)</w:t>
            </w:r>
          </w:p>
        </w:tc>
      </w:tr>
      <w:tr w:rsidR="007A48B3" w:rsidRPr="008A470F" w14:paraId="118F146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LPS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Lékařská posudková služba</w:t>
            </w:r>
          </w:p>
        </w:tc>
      </w:tr>
      <w:tr w:rsidR="002659CE" w:rsidRPr="008A470F" w14:paraId="1819C65C" w14:textId="77777777" w:rsidTr="00FC40C3">
        <w:trPr>
          <w:ins w:id="149" w:author="Michal Komenda" w:date="2017-02-13T09:39:00Z"/>
        </w:trPr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0730A7D8" w14:textId="0806E633" w:rsidR="002659CE" w:rsidRPr="008A470F" w:rsidRDefault="002659CE" w:rsidP="007A48B3">
            <w:pPr>
              <w:pStyle w:val="TableTextNormal"/>
              <w:jc w:val="both"/>
              <w:rPr>
                <w:ins w:id="150" w:author="Michal Komenda" w:date="2017-02-13T09:39:00Z"/>
                <w:rFonts w:ascii="Arial" w:hAnsi="Arial" w:cs="Arial"/>
                <w:color w:val="000000"/>
              </w:rPr>
            </w:pPr>
            <w:ins w:id="151" w:author="Michal Komenda" w:date="2017-02-13T09:39:00Z">
              <w:r>
                <w:rPr>
                  <w:rFonts w:ascii="Arial" w:hAnsi="Arial" w:cs="Arial"/>
                  <w:color w:val="000000"/>
                </w:rPr>
                <w:t>LTO</w:t>
              </w:r>
            </w:ins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70A3CC61" w14:textId="0F334FB5" w:rsidR="002659CE" w:rsidRPr="008A470F" w:rsidRDefault="002659CE" w:rsidP="007A48B3">
            <w:pPr>
              <w:pStyle w:val="TableTextNormal"/>
              <w:jc w:val="both"/>
              <w:rPr>
                <w:ins w:id="152" w:author="Michal Komenda" w:date="2017-02-13T09:39:00Z"/>
                <w:rFonts w:ascii="Arial" w:hAnsi="Arial" w:cs="Arial"/>
                <w:color w:val="000000"/>
              </w:rPr>
            </w:pPr>
            <w:ins w:id="153" w:author="Michal Komenda" w:date="2017-02-13T09:39:00Z">
              <w:r>
                <w:rPr>
                  <w:rFonts w:ascii="Arial" w:hAnsi="Arial" w:cs="Arial"/>
                  <w:color w:val="000000"/>
                </w:rPr>
                <w:t xml:space="preserve">Informační </w:t>
              </w:r>
              <w:r>
                <w:rPr>
                  <w:rFonts w:ascii="Arial" w:hAnsi="Arial" w:cs="Arial"/>
                  <w:color w:val="000000"/>
                </w:rPr>
                <w:lastRenderedPageBreak/>
                <w:t>technologie</w:t>
              </w:r>
            </w:ins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56E486F2" w14:textId="52DDDC6D" w:rsidR="002659CE" w:rsidRPr="008A470F" w:rsidRDefault="002659CE" w:rsidP="007A48B3">
            <w:pPr>
              <w:pStyle w:val="TableTextNormal"/>
              <w:jc w:val="both"/>
              <w:rPr>
                <w:ins w:id="154" w:author="Michal Komenda" w:date="2017-02-13T09:39:00Z"/>
                <w:rFonts w:ascii="Arial" w:hAnsi="Arial" w:cs="Arial"/>
                <w:color w:val="000000"/>
              </w:rPr>
            </w:pPr>
            <w:ins w:id="155" w:author="Michal Komenda" w:date="2017-02-13T09:39:00Z">
              <w:r>
                <w:rPr>
                  <w:rFonts w:ascii="Arial" w:hAnsi="Arial" w:cs="Arial"/>
                  <w:color w:val="000000"/>
                </w:rPr>
                <w:lastRenderedPageBreak/>
                <w:t>Magnetopásková technologie (</w:t>
              </w:r>
              <w:proofErr w:type="spellStart"/>
              <w:r>
                <w:rPr>
                  <w:rFonts w:ascii="Arial" w:hAnsi="Arial" w:cs="Arial"/>
                  <w:color w:val="000000"/>
                </w:rPr>
                <w:t>Linear</w:t>
              </w:r>
              <w:proofErr w:type="spellEnd"/>
              <w:r>
                <w:rPr>
                  <w:rFonts w:ascii="Arial" w:hAnsi="Arial" w:cs="Arial"/>
                  <w:color w:val="000000"/>
                </w:rPr>
                <w:t xml:space="preserve"> </w:t>
              </w:r>
              <w:proofErr w:type="spellStart"/>
              <w:r>
                <w:rPr>
                  <w:rFonts w:ascii="Arial" w:hAnsi="Arial" w:cs="Arial"/>
                  <w:color w:val="000000"/>
                </w:rPr>
                <w:t>Tape</w:t>
              </w:r>
              <w:proofErr w:type="spellEnd"/>
              <w:r>
                <w:rPr>
                  <w:rFonts w:ascii="Arial" w:hAnsi="Arial" w:cs="Arial"/>
                  <w:color w:val="000000"/>
                </w:rPr>
                <w:t xml:space="preserve"> Open)</w:t>
              </w:r>
            </w:ins>
          </w:p>
        </w:tc>
      </w:tr>
      <w:tr w:rsidR="007A48B3" w:rsidRPr="008A470F" w14:paraId="118F146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lastRenderedPageBreak/>
              <w:t>MD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Jednotka kapacity, která definuje vynaloženou práci jednoho pracovníka za jeden pracovní den</w:t>
            </w:r>
          </w:p>
        </w:tc>
      </w:tr>
      <w:tr w:rsidR="007A48B3" w:rsidRPr="008A470F" w14:paraId="118F146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MFČR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Ministerstvo financí ČR</w:t>
            </w:r>
          </w:p>
        </w:tc>
      </w:tr>
      <w:tr w:rsidR="007A48B3" w:rsidRPr="008A470F" w14:paraId="118F147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MK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6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Modrá karta</w:t>
            </w:r>
          </w:p>
        </w:tc>
      </w:tr>
      <w:tr w:rsidR="007A48B3" w:rsidRPr="008A470F" w14:paraId="118F147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MMR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Ministerstvo pro místní rozvoj</w:t>
            </w:r>
          </w:p>
        </w:tc>
      </w:tr>
      <w:tr w:rsidR="007A48B3" w:rsidRPr="008A470F" w14:paraId="118F147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Ministerstvo obrany</w:t>
            </w:r>
          </w:p>
        </w:tc>
      </w:tr>
      <w:tr w:rsidR="007A48B3" w:rsidRPr="008A470F" w14:paraId="118F147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MOP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Dávky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Mimořádná okamžitá pomoc</w:t>
            </w:r>
          </w:p>
        </w:tc>
      </w:tr>
      <w:tr w:rsidR="007A48B3" w:rsidRPr="008A470F" w14:paraId="118F148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MPSV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7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Ministerstvo práce a sociálních věcí</w:t>
            </w:r>
          </w:p>
        </w:tc>
      </w:tr>
      <w:tr w:rsidR="007A48B3" w:rsidRPr="008A470F" w14:paraId="118F148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MicroSoft</w:t>
            </w:r>
            <w:proofErr w:type="spellEnd"/>
          </w:p>
        </w:tc>
      </w:tr>
      <w:tr w:rsidR="007A48B3" w:rsidRPr="008A470F" w14:paraId="118F148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MSČR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Ministrerstvo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spravedlnosti ČR</w:t>
            </w:r>
          </w:p>
        </w:tc>
      </w:tr>
      <w:tr w:rsidR="007A48B3" w:rsidRPr="008A470F" w14:paraId="118F148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MŠMT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424242"/>
              </w:rPr>
              <w:t>Ministerstvo školství, mládeže a tělovýchovy</w:t>
            </w:r>
          </w:p>
        </w:tc>
      </w:tr>
      <w:tr w:rsidR="007A48B3" w:rsidRPr="008A470F" w14:paraId="118F149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MV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8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Ministerstvo vnitra</w:t>
            </w:r>
          </w:p>
        </w:tc>
      </w:tr>
      <w:tr w:rsidR="007A48B3" w:rsidRPr="008A470F" w14:paraId="118F149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MVC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Model -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View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-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Controller</w:t>
            </w:r>
            <w:proofErr w:type="spellEnd"/>
          </w:p>
        </w:tc>
      </w:tr>
      <w:tr w:rsidR="007A48B3" w:rsidRPr="008A470F" w14:paraId="118F149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Monitorovací zpráva</w:t>
            </w:r>
          </w:p>
        </w:tc>
      </w:tr>
      <w:tr w:rsidR="007A48B3" w:rsidRPr="008A470F" w14:paraId="118F149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Notebook</w:t>
            </w:r>
          </w:p>
        </w:tc>
      </w:tr>
      <w:tr w:rsidR="007A48B3" w:rsidRPr="008A470F" w14:paraId="118F14A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NBD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9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Následující pracovní den</w:t>
            </w:r>
          </w:p>
        </w:tc>
      </w:tr>
      <w:tr w:rsidR="007A48B3" w:rsidRPr="008A470F" w14:paraId="118F14A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NIP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Národní individuální projekty zaměřené na nástroje a opatření APZ</w:t>
            </w:r>
          </w:p>
        </w:tc>
      </w:tr>
      <w:tr w:rsidR="007A48B3" w:rsidRPr="008A470F" w14:paraId="118F14A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NPP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Příspěvek při přechodu na nový podnikatelský program dle §117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ZoZam</w:t>
            </w:r>
            <w:proofErr w:type="spellEnd"/>
          </w:p>
        </w:tc>
      </w:tr>
      <w:tr w:rsidR="007A48B3" w:rsidRPr="008A470F" w14:paraId="118F14A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NSP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Národní soustava povolání</w:t>
            </w:r>
          </w:p>
        </w:tc>
      </w:tr>
      <w:tr w:rsidR="007A48B3" w:rsidRPr="008A470F" w14:paraId="118F14B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NTP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A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iCs/>
              </w:rPr>
              <w:t xml:space="preserve">Network </w:t>
            </w:r>
            <w:proofErr w:type="spellStart"/>
            <w:r w:rsidRPr="008A470F">
              <w:rPr>
                <w:rFonts w:ascii="Arial" w:hAnsi="Arial" w:cs="Arial"/>
                <w:iCs/>
              </w:rPr>
              <w:t>Time</w:t>
            </w:r>
            <w:proofErr w:type="spellEnd"/>
            <w:r w:rsidRPr="008A470F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iCs/>
              </w:rPr>
              <w:t>Protocol</w:t>
            </w:r>
            <w:proofErr w:type="spellEnd"/>
          </w:p>
        </w:tc>
      </w:tr>
      <w:tr w:rsidR="007A48B3" w:rsidRPr="008A470F" w14:paraId="118F14B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ORM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Object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Relationship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Mapping</w:t>
            </w:r>
            <w:proofErr w:type="spellEnd"/>
          </w:p>
        </w:tc>
      </w:tr>
      <w:tr w:rsidR="007A48B3" w:rsidRPr="008A470F" w14:paraId="118F14B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Operační Systém</w:t>
            </w:r>
          </w:p>
        </w:tc>
      </w:tr>
      <w:tr w:rsidR="007A48B3" w:rsidRPr="008A470F" w14:paraId="118F14B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OSSZ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Okresní správa sociálního zabezpečení</w:t>
            </w:r>
          </w:p>
        </w:tc>
      </w:tr>
      <w:tr w:rsidR="007A48B3" w:rsidRPr="008A470F" w14:paraId="118F14C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OSVČ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B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Osoba samostatně výdělečně činná</w:t>
            </w:r>
          </w:p>
        </w:tc>
      </w:tr>
      <w:tr w:rsidR="007A48B3" w:rsidRPr="008A470F" w14:paraId="118F14C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OUO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Oprávněná úřední osoba, vystupuje jako uživatel systému.</w:t>
            </w:r>
          </w:p>
        </w:tc>
      </w:tr>
      <w:tr w:rsidR="007A48B3" w:rsidRPr="008A470F" w14:paraId="118F14C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Orgán veřejné moci</w:t>
            </w:r>
          </w:p>
        </w:tc>
      </w:tr>
      <w:tr w:rsidR="007A48B3" w:rsidRPr="008A470F" w14:paraId="118F14C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OZP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Osoba se zdravotním postižením</w:t>
            </w:r>
          </w:p>
        </w:tc>
      </w:tr>
      <w:tr w:rsidR="007A48B3" w:rsidRPr="008A470F" w14:paraId="118F14D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C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Personal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Computer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- osobní počítač</w:t>
            </w:r>
          </w:p>
        </w:tc>
      </w:tr>
      <w:tr w:rsidR="007A48B3" w:rsidRPr="008A470F" w14:paraId="118F14D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PIN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Personal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Identification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Number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- osobní ověřovací číslo</w:t>
            </w:r>
          </w:p>
        </w:tc>
      </w:tr>
      <w:tr w:rsidR="007A48B3" w:rsidRPr="008A470F" w14:paraId="118F14D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PkZ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Povolení k zaměstnání</w:t>
            </w:r>
          </w:p>
        </w:tc>
      </w:tr>
      <w:tr w:rsidR="007A48B3" w:rsidRPr="008A470F" w14:paraId="118F14D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Project management</w:t>
            </w:r>
          </w:p>
        </w:tc>
      </w:tr>
      <w:tr w:rsidR="007A48B3" w:rsidRPr="008A470F" w14:paraId="118F14E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PnP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Dávky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D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Příspěvek na péči</w:t>
            </w:r>
          </w:p>
        </w:tc>
      </w:tr>
      <w:tr w:rsidR="007A48B3" w:rsidRPr="008A470F" w14:paraId="118F14E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PnŽ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Dávky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Příspěvek na živobytí</w:t>
            </w:r>
          </w:p>
        </w:tc>
      </w:tr>
      <w:tr w:rsidR="007A48B3" w:rsidRPr="008A470F" w14:paraId="118F14E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Právnická osoba</w:t>
            </w:r>
          </w:p>
        </w:tc>
      </w:tr>
      <w:tr w:rsidR="007A48B3" w:rsidRPr="008A470F" w14:paraId="118F14E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Na Poříčním Právu</w:t>
            </w:r>
          </w:p>
        </w:tc>
      </w:tr>
      <w:tr w:rsidR="007A48B3" w:rsidRPr="008A470F" w14:paraId="118F14F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PKI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E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Public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Key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Infrastructure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7A48B3" w:rsidRPr="008A470F" w14:paraId="118F14F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POP3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Post Office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) internetový </w:t>
            </w:r>
            <w:hyperlink r:id="rId27" w:tooltip="Protokol (informatika)" w:history="1">
              <w:r w:rsidRPr="008A470F">
                <w:rPr>
                  <w:rFonts w:ascii="Arial" w:hAnsi="Arial" w:cs="Arial"/>
                  <w:color w:val="000000"/>
                </w:rPr>
                <w:t>protokol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, který se používá pro stahování </w:t>
            </w:r>
            <w:hyperlink r:id="rId28" w:tooltip="E-mail" w:history="1">
              <w:r w:rsidRPr="008A470F">
                <w:rPr>
                  <w:rFonts w:ascii="Arial" w:hAnsi="Arial" w:cs="Arial"/>
                  <w:color w:val="000000"/>
                </w:rPr>
                <w:t>emailových zpráv</w:t>
              </w:r>
            </w:hyperlink>
          </w:p>
        </w:tc>
      </w:tr>
      <w:tr w:rsidR="007A48B3" w:rsidRPr="008A470F" w14:paraId="118F14F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Portál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Webový portál, který obsahuje veřejnou část a část přístupnou po přihlášení. Slouží k publikování informací veřejnosti a vybraným subjektům a ke vstupu (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hlašení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, formulářů žádostí, atp.) od externích subjektů (klientů, obcí, zaměstnavatelů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ato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>.) směrem k MPSV a ÚP.</w:t>
            </w:r>
          </w:p>
        </w:tc>
      </w:tr>
      <w:tr w:rsidR="007A48B3" w:rsidRPr="008A470F" w14:paraId="118F14F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Portálu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Integrovaný portál MPSV</w:t>
            </w:r>
          </w:p>
        </w:tc>
      </w:tr>
      <w:tr w:rsidR="007A48B3" w:rsidRPr="008A470F" w14:paraId="118F150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4F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Překlenovací příspěvek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del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§114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ZoZam</w:t>
            </w:r>
            <w:proofErr w:type="spellEnd"/>
          </w:p>
        </w:tc>
      </w:tr>
      <w:tr w:rsidR="007A48B3" w:rsidRPr="008A470F" w14:paraId="118F150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PpR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Podpora při rekvalifikaci</w:t>
            </w:r>
          </w:p>
        </w:tc>
      </w:tr>
      <w:tr w:rsidR="007A48B3" w:rsidRPr="008A470F" w14:paraId="118F150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Pracovní rehabilitace</w:t>
            </w:r>
          </w:p>
        </w:tc>
      </w:tr>
      <w:tr w:rsidR="007A48B3" w:rsidRPr="008A470F" w14:paraId="118F150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PSS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Poskytovatel sociálních služeb</w:t>
            </w:r>
          </w:p>
        </w:tc>
      </w:tr>
      <w:tr w:rsidR="007A48B3" w:rsidRPr="008A470F" w14:paraId="118F151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PÚhr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Dávky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0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Příspěvek na úhradu potřeb dítěte</w:t>
            </w:r>
          </w:p>
        </w:tc>
      </w:tr>
      <w:tr w:rsidR="007A48B3" w:rsidRPr="008A470F" w14:paraId="118F151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PvN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Podpora v nezaměstnanosti</w:t>
            </w:r>
          </w:p>
        </w:tc>
      </w:tr>
      <w:tr w:rsidR="007A48B3" w:rsidRPr="008A470F" w14:paraId="118F151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Příspěvek na zapracování dle §116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ZoZam</w:t>
            </w:r>
            <w:proofErr w:type="spellEnd"/>
          </w:p>
        </w:tc>
      </w:tr>
      <w:tr w:rsidR="007A48B3" w:rsidRPr="008A470F" w14:paraId="118F151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RAM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Random-access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memory</w:t>
            </w:r>
            <w:proofErr w:type="spellEnd"/>
          </w:p>
        </w:tc>
      </w:tr>
      <w:tr w:rsidR="007A48B3" w:rsidRPr="008A470F" w14:paraId="118F152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REST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1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Representational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State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Transfer</w:t>
            </w:r>
          </w:p>
        </w:tc>
      </w:tr>
      <w:tr w:rsidR="007A48B3" w:rsidRPr="008A470F" w14:paraId="118F152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RDC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Informační </w:t>
            </w:r>
            <w:r w:rsidRPr="008A470F">
              <w:rPr>
                <w:rFonts w:ascii="Arial" w:hAnsi="Arial" w:cs="Arial"/>
                <w:color w:val="000000"/>
              </w:rPr>
              <w:lastRenderedPageBreak/>
              <w:t>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lastRenderedPageBreak/>
              <w:t>Redesignované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datové centrum MPSV</w:t>
            </w:r>
          </w:p>
        </w:tc>
      </w:tr>
      <w:tr w:rsidR="007A48B3" w:rsidRPr="008A470F" w14:paraId="118F152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lastRenderedPageBreak/>
              <w:t>RIP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Regionální individuální projekty standardní nástroje a opatření APZ na území jednoho nebo více krajů.</w:t>
            </w:r>
          </w:p>
        </w:tc>
      </w:tr>
      <w:tr w:rsidR="007A48B3" w:rsidRPr="008A470F" w14:paraId="118F152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RK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Rekvalifikační kurz</w:t>
            </w:r>
          </w:p>
        </w:tc>
      </w:tr>
      <w:tr w:rsidR="007A48B3" w:rsidRPr="008A470F" w14:paraId="118F153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ROB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2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Registr obyvatel</w:t>
            </w:r>
            <w:r w:rsidRPr="008A470F">
              <w:rPr>
                <w:rFonts w:ascii="Arial" w:hAnsi="Arial" w:cs="Arial"/>
                <w:color w:val="262626"/>
              </w:rPr>
              <w:t xml:space="preserve"> je součástí Systému základních registrů. </w:t>
            </w:r>
            <w:r w:rsidRPr="008A470F">
              <w:rPr>
                <w:rFonts w:ascii="Arial" w:hAnsi="Arial" w:cs="Arial"/>
                <w:color w:val="000000"/>
              </w:rPr>
              <w:t xml:space="preserve"> Eviduje referenční údaje o </w:t>
            </w:r>
            <w:proofErr w:type="gramStart"/>
            <w:r w:rsidRPr="008A470F">
              <w:rPr>
                <w:rFonts w:ascii="Arial" w:hAnsi="Arial" w:cs="Arial"/>
                <w:color w:val="000000"/>
              </w:rPr>
              <w:t>FO</w:t>
            </w:r>
            <w:proofErr w:type="gramEnd"/>
            <w:r w:rsidRPr="008A470F">
              <w:rPr>
                <w:rFonts w:ascii="Arial" w:hAnsi="Arial" w:cs="Arial"/>
                <w:color w:val="000000"/>
              </w:rPr>
              <w:t>. Jedná se o občany ČR a EU, cizince s povolením pobytu v ČR a cizince, kterým byla na území ČR udělena mezinárodní ochrana formou azylu nebo doplňkové ochrany. Zdrojem dat jsou současné relevantní evidence.</w:t>
            </w:r>
          </w:p>
        </w:tc>
      </w:tr>
      <w:tr w:rsidR="007A48B3" w:rsidRPr="008A470F" w14:paraId="118F153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ROS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262626"/>
              </w:rPr>
              <w:t>Základní registr osob je součástí Systému základních registrů. Jeho správcem je ČSU. Eviduje právnické osoby a organizační složky právnických osob, podnikající fyzické osoby, podnikající zahraniční osoby a organizační složky zahraničních osob, organizace s mezinárodním prvkem, organizační složky státu a orgány veřejné moci.</w:t>
            </w:r>
          </w:p>
        </w:tc>
      </w:tr>
      <w:tr w:rsidR="007A48B3" w:rsidRPr="008A470F" w14:paraId="118F153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RPSS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Registr poskytovatelů sociálních služeb</w:t>
            </w:r>
          </w:p>
        </w:tc>
      </w:tr>
      <w:tr w:rsidR="007A48B3" w:rsidRPr="008A470F" w14:paraId="118F153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RTr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Rejstříku trestů </w:t>
            </w:r>
          </w:p>
        </w:tc>
      </w:tr>
      <w:tr w:rsidR="007A48B3" w:rsidRPr="008A470F" w14:paraId="118F154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RUIAN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3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Registr územní identifikace, adres a nemovitostí</w:t>
            </w:r>
          </w:p>
        </w:tc>
      </w:tr>
      <w:tr w:rsidR="007A48B3" w:rsidRPr="008A470F" w14:paraId="118F154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ŘO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Řídící orgán</w:t>
            </w:r>
          </w:p>
        </w:tc>
      </w:tr>
      <w:tr w:rsidR="007A48B3" w:rsidRPr="008A470F" w14:paraId="118F154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SAN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Storage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area network je dedikovaná (oddělená od </w:t>
            </w:r>
            <w:hyperlink r:id="rId29" w:tooltip="Local Area Network" w:history="1">
              <w:r w:rsidRPr="008A470F">
                <w:rPr>
                  <w:rFonts w:ascii="Arial" w:hAnsi="Arial" w:cs="Arial"/>
                  <w:color w:val="000000"/>
                </w:rPr>
                <w:t>LAN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, </w:t>
            </w:r>
            <w:hyperlink r:id="rId30" w:tooltip="Wide Area Network" w:history="1">
              <w:r w:rsidRPr="008A470F">
                <w:rPr>
                  <w:rFonts w:ascii="Arial" w:hAnsi="Arial" w:cs="Arial"/>
                  <w:color w:val="000000"/>
                </w:rPr>
                <w:t>WAN</w:t>
              </w:r>
            </w:hyperlink>
            <w:r w:rsidRPr="008A470F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atd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>) datová síť</w:t>
            </w:r>
          </w:p>
        </w:tc>
      </w:tr>
      <w:tr w:rsidR="007A48B3" w:rsidRPr="008A470F" w14:paraId="118F154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SCCM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Configuration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Management</w:t>
            </w:r>
          </w:p>
        </w:tc>
      </w:tr>
      <w:tr w:rsidR="007A48B3" w:rsidRPr="008A470F" w14:paraId="118F155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SCORM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4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Shareable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Content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Object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Reference Model (SCORM) je referenční model pro </w:t>
            </w:r>
            <w:hyperlink r:id="rId31" w:tooltip="E-learning" w:history="1">
              <w:r w:rsidRPr="008A470F">
                <w:rPr>
                  <w:rFonts w:ascii="Arial" w:hAnsi="Arial" w:cs="Arial"/>
                  <w:color w:val="000000"/>
                </w:rPr>
                <w:t>e-</w:t>
              </w:r>
              <w:proofErr w:type="spellStart"/>
              <w:r w:rsidRPr="008A470F">
                <w:rPr>
                  <w:rFonts w:ascii="Arial" w:hAnsi="Arial" w:cs="Arial"/>
                  <w:color w:val="000000"/>
                </w:rPr>
                <w:t>learning</w:t>
              </w:r>
              <w:proofErr w:type="spellEnd"/>
            </w:hyperlink>
          </w:p>
        </w:tc>
      </w:tr>
      <w:tr w:rsidR="007A48B3" w:rsidRPr="008A470F" w14:paraId="118F155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SED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Strukturovaných elektronický dokument</w:t>
            </w:r>
          </w:p>
        </w:tc>
      </w:tr>
      <w:tr w:rsidR="007A48B3" w:rsidRPr="008A470F" w14:paraId="118F155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SHA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7" w14:textId="77777777" w:rsidR="007A48B3" w:rsidRPr="008A470F" w:rsidRDefault="00FB4B1C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hyperlink r:id="rId32" w:tooltip="Secure hash algorithm" w:history="1">
              <w:proofErr w:type="spellStart"/>
              <w:r w:rsidR="007A48B3" w:rsidRPr="008A470F">
                <w:rPr>
                  <w:rFonts w:ascii="Arial" w:hAnsi="Arial" w:cs="Arial"/>
                  <w:color w:val="000000"/>
                </w:rPr>
                <w:t>Secure</w:t>
              </w:r>
              <w:proofErr w:type="spellEnd"/>
              <w:r w:rsidR="007A48B3" w:rsidRPr="008A470F">
                <w:rPr>
                  <w:rFonts w:ascii="Arial" w:hAnsi="Arial" w:cs="Arial"/>
                  <w:color w:val="000000"/>
                </w:rPr>
                <w:t xml:space="preserve"> </w:t>
              </w:r>
              <w:proofErr w:type="spellStart"/>
              <w:r w:rsidR="007A48B3" w:rsidRPr="008A470F">
                <w:rPr>
                  <w:rFonts w:ascii="Arial" w:hAnsi="Arial" w:cs="Arial"/>
                  <w:color w:val="000000"/>
                </w:rPr>
                <w:t>hash</w:t>
              </w:r>
              <w:proofErr w:type="spellEnd"/>
              <w:r w:rsidR="007A48B3" w:rsidRPr="008A470F">
                <w:rPr>
                  <w:rFonts w:ascii="Arial" w:hAnsi="Arial" w:cs="Arial"/>
                  <w:color w:val="000000"/>
                </w:rPr>
                <w:t xml:space="preserve"> </w:t>
              </w:r>
              <w:proofErr w:type="spellStart"/>
              <w:r w:rsidR="007A48B3" w:rsidRPr="008A470F">
                <w:rPr>
                  <w:rFonts w:ascii="Arial" w:hAnsi="Arial" w:cs="Arial"/>
                  <w:color w:val="000000"/>
                </w:rPr>
                <w:t>algorithm</w:t>
              </w:r>
              <w:proofErr w:type="spellEnd"/>
            </w:hyperlink>
          </w:p>
        </w:tc>
      </w:tr>
      <w:tr w:rsidR="007A48B3" w:rsidRPr="008A470F" w14:paraId="118F155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SID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8C407D" w:rsidRPr="008A470F" w14:paraId="2B24931B" w14:textId="77777777" w:rsidTr="00FC40C3">
        <w:trPr>
          <w:ins w:id="156" w:author="Michal Komenda" w:date="2017-02-13T09:39:00Z"/>
        </w:trPr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54BB8CA9" w14:textId="285C3AC9" w:rsidR="008C407D" w:rsidRPr="008A470F" w:rsidRDefault="008C407D" w:rsidP="007A48B3">
            <w:pPr>
              <w:pStyle w:val="TableTextNormal"/>
              <w:jc w:val="both"/>
              <w:rPr>
                <w:ins w:id="157" w:author="Michal Komenda" w:date="2017-02-13T09:39:00Z"/>
                <w:rFonts w:ascii="Arial" w:hAnsi="Arial" w:cs="Arial"/>
                <w:color w:val="000000"/>
              </w:rPr>
            </w:pPr>
            <w:ins w:id="158" w:author="Michal Komenda" w:date="2017-02-13T09:39:00Z">
              <w:r>
                <w:rPr>
                  <w:rFonts w:ascii="Arial" w:hAnsi="Arial" w:cs="Arial"/>
                  <w:color w:val="000000"/>
                </w:rPr>
                <w:t>SFP</w:t>
              </w:r>
            </w:ins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3A101C57" w14:textId="4265FCA5" w:rsidR="008C407D" w:rsidRPr="008A470F" w:rsidRDefault="008C407D" w:rsidP="007A48B3">
            <w:pPr>
              <w:pStyle w:val="TableTextNormal"/>
              <w:jc w:val="both"/>
              <w:rPr>
                <w:ins w:id="159" w:author="Michal Komenda" w:date="2017-02-13T09:39:00Z"/>
                <w:rFonts w:ascii="Arial" w:hAnsi="Arial" w:cs="Arial"/>
                <w:color w:val="000000"/>
              </w:rPr>
            </w:pPr>
            <w:ins w:id="160" w:author="Michal Komenda" w:date="2017-02-13T09:39:00Z">
              <w:r>
                <w:rPr>
                  <w:rFonts w:ascii="Arial" w:hAnsi="Arial" w:cs="Arial"/>
                  <w:color w:val="000000"/>
                </w:rPr>
                <w:t>Informační technologie</w:t>
              </w:r>
            </w:ins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71C137E" w14:textId="68634139" w:rsidR="008C407D" w:rsidRPr="008A470F" w:rsidRDefault="002659CE" w:rsidP="007A48B3">
            <w:pPr>
              <w:pStyle w:val="TableTextNormal"/>
              <w:jc w:val="both"/>
              <w:rPr>
                <w:ins w:id="161" w:author="Michal Komenda" w:date="2017-02-13T09:39:00Z"/>
                <w:rFonts w:ascii="Arial" w:hAnsi="Arial" w:cs="Arial"/>
                <w:color w:val="000000"/>
              </w:rPr>
            </w:pPr>
            <w:ins w:id="162" w:author="Michal Komenda" w:date="2017-02-13T09:39:00Z">
              <w:r>
                <w:rPr>
                  <w:rFonts w:ascii="Arial" w:hAnsi="Arial" w:cs="Arial"/>
                  <w:color w:val="000000"/>
                </w:rPr>
                <w:t xml:space="preserve">Rozšiřovací modul pro </w:t>
              </w:r>
              <w:proofErr w:type="spellStart"/>
              <w:r>
                <w:rPr>
                  <w:rFonts w:ascii="Arial" w:hAnsi="Arial" w:cs="Arial"/>
                  <w:color w:val="000000"/>
                </w:rPr>
                <w:t>ethernet</w:t>
              </w:r>
              <w:proofErr w:type="spellEnd"/>
              <w:r>
                <w:rPr>
                  <w:rFonts w:ascii="Arial" w:hAnsi="Arial" w:cs="Arial"/>
                  <w:color w:val="000000"/>
                </w:rPr>
                <w:t xml:space="preserve"> zařízení (</w:t>
              </w:r>
              <w:proofErr w:type="spellStart"/>
              <w:r>
                <w:rPr>
                  <w:rFonts w:ascii="Arial" w:hAnsi="Arial" w:cs="Arial"/>
                  <w:color w:val="000000"/>
                </w:rPr>
                <w:t>Small</w:t>
              </w:r>
              <w:proofErr w:type="spellEnd"/>
              <w:r>
                <w:rPr>
                  <w:rFonts w:ascii="Arial" w:hAnsi="Arial" w:cs="Arial"/>
                  <w:color w:val="000000"/>
                </w:rPr>
                <w:t xml:space="preserve"> </w:t>
              </w:r>
              <w:proofErr w:type="spellStart"/>
              <w:r>
                <w:rPr>
                  <w:rFonts w:ascii="Arial" w:hAnsi="Arial" w:cs="Arial"/>
                  <w:color w:val="000000"/>
                </w:rPr>
                <w:t>Form-Factor</w:t>
              </w:r>
              <w:proofErr w:type="spellEnd"/>
              <w:r>
                <w:rPr>
                  <w:rFonts w:ascii="Arial" w:hAnsi="Arial" w:cs="Arial"/>
                  <w:color w:val="000000"/>
                </w:rPr>
                <w:t xml:space="preserve"> </w:t>
              </w:r>
              <w:proofErr w:type="spellStart"/>
              <w:r>
                <w:rPr>
                  <w:rFonts w:ascii="Arial" w:hAnsi="Arial" w:cs="Arial"/>
                  <w:color w:val="000000"/>
                </w:rPr>
                <w:t>Pluggable</w:t>
              </w:r>
              <w:proofErr w:type="spellEnd"/>
              <w:r>
                <w:rPr>
                  <w:rFonts w:ascii="Arial" w:hAnsi="Arial" w:cs="Arial"/>
                  <w:color w:val="000000"/>
                </w:rPr>
                <w:t>)</w:t>
              </w:r>
            </w:ins>
          </w:p>
        </w:tc>
      </w:tr>
      <w:tr w:rsidR="007A48B3" w:rsidRPr="008A470F" w14:paraId="118F156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SLA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5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Service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Level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Agreement</w:t>
            </w:r>
            <w:proofErr w:type="spellEnd"/>
          </w:p>
        </w:tc>
      </w:tr>
      <w:tr w:rsidR="007A48B3" w:rsidRPr="008A470F" w14:paraId="118F156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SMB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Server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Message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Block</w:t>
            </w:r>
            <w:proofErr w:type="spellEnd"/>
          </w:p>
        </w:tc>
      </w:tr>
      <w:tr w:rsidR="007A48B3" w:rsidRPr="008A470F" w14:paraId="118F156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SOAP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Simple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Object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Access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</w:p>
        </w:tc>
      </w:tr>
      <w:tr w:rsidR="007A48B3" w:rsidRPr="008A470F" w14:paraId="118F156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SoD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Segregation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of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Duty</w:t>
            </w:r>
          </w:p>
        </w:tc>
      </w:tr>
      <w:tr w:rsidR="007A48B3" w:rsidRPr="008A470F" w14:paraId="118F157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6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Společně posuzované osoby</w:t>
            </w:r>
          </w:p>
        </w:tc>
      </w:tr>
      <w:tr w:rsidR="007A48B3" w:rsidRPr="008A470F" w14:paraId="118F157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SPRSS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Střednědobé plánování rozvoje sociálních služeb</w:t>
            </w:r>
          </w:p>
        </w:tc>
      </w:tr>
      <w:tr w:rsidR="007A48B3" w:rsidRPr="008A470F" w14:paraId="118F157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SpS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Spisová služba</w:t>
            </w:r>
          </w:p>
        </w:tc>
      </w:tr>
      <w:tr w:rsidR="007A48B3" w:rsidRPr="008A470F" w14:paraId="118F157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SQL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Structured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Query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Language</w:t>
            </w:r>
            <w:proofErr w:type="spellEnd"/>
          </w:p>
        </w:tc>
      </w:tr>
      <w:tr w:rsidR="007A48B3" w:rsidRPr="008A470F" w14:paraId="118F158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SŘ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7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Správní řízení dle ZSŘ</w:t>
            </w:r>
          </w:p>
        </w:tc>
      </w:tr>
      <w:tr w:rsidR="007A48B3" w:rsidRPr="008A470F" w14:paraId="118F158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Sociální služby poskytované PSS</w:t>
            </w:r>
          </w:p>
        </w:tc>
      </w:tr>
      <w:tr w:rsidR="007A48B3" w:rsidRPr="008A470F" w14:paraId="118F158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SSL/TLS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7" w14:textId="77777777" w:rsidR="007A48B3" w:rsidRPr="008A470F" w:rsidRDefault="00FB4B1C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hyperlink r:id="rId33" w:tooltip="Transport Layer Security" w:history="1">
              <w:r w:rsidR="007A48B3" w:rsidRPr="008A470F">
                <w:rPr>
                  <w:rFonts w:ascii="Arial" w:hAnsi="Arial" w:cs="Arial"/>
                  <w:color w:val="000000"/>
                </w:rPr>
                <w:t>SSL/TLS</w:t>
              </w:r>
            </w:hyperlink>
            <w:r w:rsidR="007A48B3"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7A48B3" w:rsidRPr="008A470F">
              <w:rPr>
                <w:rFonts w:ascii="Arial" w:hAnsi="Arial" w:cs="Arial"/>
                <w:color w:val="000000"/>
              </w:rPr>
              <w:t>protocol</w:t>
            </w:r>
            <w:proofErr w:type="spellEnd"/>
          </w:p>
        </w:tc>
      </w:tr>
      <w:tr w:rsidR="007A48B3" w:rsidRPr="008A470F" w14:paraId="118F158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SSO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Single Sign On</w:t>
            </w:r>
          </w:p>
        </w:tc>
      </w:tr>
      <w:tr w:rsidR="007A48B3" w:rsidRPr="008A470F" w14:paraId="118F159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SSP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8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Státní sociální podpora</w:t>
            </w:r>
          </w:p>
        </w:tc>
      </w:tr>
      <w:tr w:rsidR="007A48B3" w:rsidRPr="008A470F" w14:paraId="118F159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SUIP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Státní Úřad Inspekce Práce</w:t>
            </w:r>
          </w:p>
        </w:tc>
      </w:tr>
      <w:tr w:rsidR="007A48B3" w:rsidRPr="008A470F" w14:paraId="118F159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SÚIP“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Státní úřad inspekce práce</w:t>
            </w:r>
          </w:p>
        </w:tc>
      </w:tr>
      <w:tr w:rsidR="007A48B3" w:rsidRPr="008A470F" w14:paraId="118F159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SÚPM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Společensky účelná pracovní místa</w:t>
            </w:r>
          </w:p>
        </w:tc>
      </w:tr>
      <w:tr w:rsidR="007A48B3" w:rsidRPr="008A470F" w14:paraId="118F15A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SVČ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9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Samostatná výdělečná činnost</w:t>
            </w:r>
          </w:p>
        </w:tc>
      </w:tr>
      <w:tr w:rsidR="007A48B3" w:rsidRPr="008A470F" w14:paraId="118F15A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SW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systémy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Software</w:t>
            </w:r>
          </w:p>
        </w:tc>
      </w:tr>
      <w:tr w:rsidR="007A48B3" w:rsidRPr="008A470F" w14:paraId="118F15A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UDDI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Universal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Description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Discovery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and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Integration</w:t>
            </w:r>
            <w:proofErr w:type="spellEnd"/>
          </w:p>
        </w:tc>
      </w:tr>
      <w:tr w:rsidR="007A48B3" w:rsidRPr="008A470F" w14:paraId="118F15A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UML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Unified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Modeling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Language</w:t>
            </w:r>
            <w:proofErr w:type="spellEnd"/>
          </w:p>
        </w:tc>
      </w:tr>
      <w:tr w:rsidR="007A48B3" w:rsidRPr="008A470F" w14:paraId="118F15B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UoZ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A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Uchazeč o zaměstnání - uchazečem o zaměstnání je fyzická osoba, která požádá o zprostředkování vhodného zaměstnání krajskou pobočku ÚP, v jejímž územním obvodu má bydliště a při splnění zákonem stanovených podmínek je krajskou pobočkou ÚP </w:t>
            </w:r>
            <w:r w:rsidRPr="008A470F">
              <w:rPr>
                <w:rFonts w:ascii="Arial" w:hAnsi="Arial" w:cs="Arial"/>
                <w:color w:val="000000"/>
              </w:rPr>
              <w:lastRenderedPageBreak/>
              <w:t>zařazena do evidence uchazečů o zaměstnání.</w:t>
            </w:r>
          </w:p>
        </w:tc>
      </w:tr>
      <w:tr w:rsidR="007A48B3" w:rsidRPr="008A470F" w14:paraId="118F15B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lastRenderedPageBreak/>
              <w:t>ÚP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Úřad práce</w:t>
            </w:r>
          </w:p>
        </w:tc>
      </w:tr>
      <w:tr w:rsidR="007A48B3" w:rsidRPr="008A470F" w14:paraId="118F15B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ÚP ČR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OVM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Úřad práce České republiky</w:t>
            </w:r>
          </w:p>
        </w:tc>
      </w:tr>
      <w:tr w:rsidR="007A48B3" w:rsidRPr="008A470F" w14:paraId="118F15B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ÚPS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b/>
                <w:bCs/>
                <w:i/>
                <w:iCs/>
              </w:rPr>
              <w:t>U</w:t>
            </w:r>
            <w:r w:rsidRPr="008A470F">
              <w:rPr>
                <w:rFonts w:ascii="Arial" w:hAnsi="Arial" w:cs="Arial"/>
                <w:i/>
                <w:iCs/>
              </w:rPr>
              <w:t>ninterruptible</w:t>
            </w:r>
            <w:proofErr w:type="spellEnd"/>
            <w:r w:rsidRPr="008A470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b/>
                <w:bCs/>
                <w:i/>
                <w:iCs/>
              </w:rPr>
              <w:t>P</w:t>
            </w:r>
            <w:r w:rsidRPr="008A470F">
              <w:rPr>
                <w:rFonts w:ascii="Arial" w:hAnsi="Arial" w:cs="Arial"/>
                <w:i/>
                <w:iCs/>
              </w:rPr>
              <w:t>ower</w:t>
            </w:r>
            <w:proofErr w:type="spellEnd"/>
            <w:r w:rsidRPr="008A470F">
              <w:rPr>
                <w:rFonts w:ascii="Arial" w:hAnsi="Arial" w:cs="Arial"/>
                <w:i/>
                <w:iCs/>
              </w:rPr>
              <w:t xml:space="preserve"> </w:t>
            </w:r>
            <w:r w:rsidRPr="008A470F">
              <w:rPr>
                <w:rFonts w:ascii="Arial" w:hAnsi="Arial" w:cs="Arial"/>
                <w:b/>
                <w:bCs/>
                <w:i/>
                <w:iCs/>
              </w:rPr>
              <w:t>S</w:t>
            </w:r>
            <w:r w:rsidRPr="008A470F">
              <w:rPr>
                <w:rFonts w:ascii="Arial" w:hAnsi="Arial" w:cs="Arial"/>
                <w:i/>
                <w:iCs/>
              </w:rPr>
              <w:t>upply (</w:t>
            </w:r>
            <w:r w:rsidRPr="008A470F">
              <w:rPr>
                <w:rFonts w:ascii="Arial" w:hAnsi="Arial" w:cs="Arial"/>
                <w:b/>
                <w:bCs/>
                <w:i/>
                <w:iCs/>
              </w:rPr>
              <w:t>S</w:t>
            </w:r>
            <w:r w:rsidRPr="008A470F">
              <w:rPr>
                <w:rFonts w:ascii="Arial" w:hAnsi="Arial" w:cs="Arial"/>
                <w:i/>
                <w:iCs/>
              </w:rPr>
              <w:t>ource</w:t>
            </w:r>
            <w:r w:rsidRPr="008A470F">
              <w:rPr>
                <w:rFonts w:ascii="Arial" w:hAnsi="Arial" w:cs="Arial"/>
              </w:rPr>
              <w:t>) – „nepřerušitelný zdroj energie!</w:t>
            </w:r>
          </w:p>
        </w:tc>
      </w:tr>
      <w:tr w:rsidR="007A48B3" w:rsidRPr="008A470F" w14:paraId="118F15C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Ústav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B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Ústav (zařízení) pro péči o děti nebo mládež ve smyslu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ZoSSP</w:t>
            </w:r>
            <w:proofErr w:type="spellEnd"/>
          </w:p>
        </w:tc>
      </w:tr>
      <w:tr w:rsidR="007A48B3" w:rsidRPr="008A470F" w14:paraId="118F15C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VPM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Volné pracovní místo</w:t>
            </w:r>
          </w:p>
        </w:tc>
      </w:tr>
      <w:tr w:rsidR="007A48B3" w:rsidRPr="008A470F" w14:paraId="118F15C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VPN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Virtuální privátní síť</w:t>
            </w:r>
          </w:p>
        </w:tc>
      </w:tr>
      <w:tr w:rsidR="007A48B3" w:rsidRPr="008A470F" w14:paraId="118F15C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VPP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Veřejně prospěšné práce</w:t>
            </w:r>
          </w:p>
        </w:tc>
      </w:tr>
      <w:tr w:rsidR="007A48B3" w:rsidRPr="008A470F" w14:paraId="118F15D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C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Veřejná služba</w:t>
            </w:r>
          </w:p>
        </w:tc>
      </w:tr>
      <w:tr w:rsidR="007A48B3" w:rsidRPr="008A470F" w14:paraId="118F15D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Virtuální server</w:t>
            </w:r>
          </w:p>
        </w:tc>
      </w:tr>
      <w:tr w:rsidR="007A48B3" w:rsidRPr="008A470F" w14:paraId="118F15D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WAN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Wide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Area Network</w:t>
            </w:r>
          </w:p>
        </w:tc>
      </w:tr>
      <w:tr w:rsidR="007A48B3" w:rsidRPr="008A470F" w14:paraId="118F15D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WDM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Vlnový multiplex</w:t>
            </w:r>
          </w:p>
        </w:tc>
      </w:tr>
      <w:tr w:rsidR="007A48B3" w:rsidRPr="008A470F" w14:paraId="118F15E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WF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D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Workflow</w:t>
            </w:r>
            <w:proofErr w:type="spellEnd"/>
          </w:p>
        </w:tc>
      </w:tr>
      <w:tr w:rsidR="007A48B3" w:rsidRPr="008A470F" w14:paraId="118F15E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WINS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7A48B3" w:rsidRPr="008A470F" w14:paraId="118F15E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Web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Services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- Webová Služba.</w:t>
            </w:r>
          </w:p>
        </w:tc>
      </w:tr>
      <w:tr w:rsidR="007A48B3" w:rsidRPr="008A470F" w14:paraId="118F15E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WSDL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Web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Services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Description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Language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>)</w:t>
            </w:r>
          </w:p>
        </w:tc>
      </w:tr>
      <w:tr w:rsidR="007A48B3" w:rsidRPr="008A470F" w14:paraId="118F15F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WSUS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E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Windows Server Update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Service</w:t>
            </w:r>
            <w:proofErr w:type="spellEnd"/>
          </w:p>
        </w:tc>
      </w:tr>
      <w:tr w:rsidR="007A48B3" w:rsidRPr="008A470F" w14:paraId="118F15F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XML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Extensible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Markup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Language</w:t>
            </w:r>
            <w:proofErr w:type="spellEnd"/>
          </w:p>
        </w:tc>
      </w:tr>
      <w:tr w:rsidR="007A48B3" w:rsidRPr="008A470F" w14:paraId="118F15F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XSD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XML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Schema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Definition</w:t>
            </w:r>
            <w:proofErr w:type="spellEnd"/>
          </w:p>
        </w:tc>
      </w:tr>
      <w:tr w:rsidR="007A48B3" w:rsidRPr="008A470F" w14:paraId="118F15F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XSLT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Informační technologie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eXtensible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Stylesheet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Language</w:t>
            </w:r>
            <w:proofErr w:type="spellEnd"/>
            <w:r w:rsidRPr="008A470F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8A470F">
              <w:rPr>
                <w:rFonts w:ascii="Arial" w:hAnsi="Arial" w:cs="Arial"/>
                <w:color w:val="000000"/>
              </w:rPr>
              <w:t>Transformations</w:t>
            </w:r>
            <w:proofErr w:type="spellEnd"/>
          </w:p>
        </w:tc>
      </w:tr>
      <w:tr w:rsidR="007A48B3" w:rsidRPr="008A470F" w14:paraId="118F160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ZKŘ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5F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255/2012 Sb. Zákon o kontrole (kontrolní řád)</w:t>
            </w:r>
          </w:p>
        </w:tc>
      </w:tr>
      <w:tr w:rsidR="007A48B3" w:rsidRPr="008A470F" w14:paraId="118F160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ZDP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Zaručená doba provozu</w:t>
            </w:r>
          </w:p>
        </w:tc>
      </w:tr>
      <w:tr w:rsidR="007A48B3" w:rsidRPr="008A470F" w14:paraId="118F160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ZMK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Zaměstnanecká karta</w:t>
            </w:r>
          </w:p>
        </w:tc>
      </w:tr>
      <w:tr w:rsidR="007A48B3" w:rsidRPr="008A470F" w14:paraId="118F160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ZoDP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586/1992 Sb. Zákon České národní rady o daních z příjmů</w:t>
            </w:r>
          </w:p>
        </w:tc>
      </w:tr>
      <w:tr w:rsidR="007A48B3" w:rsidRPr="008A470F" w14:paraId="118F161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ZoFK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0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320/2001 Sb. Zákon o finanční kontrole ve veřejné správě a o změně některých zákonů (zákon o finanční kontrole)</w:t>
            </w:r>
          </w:p>
        </w:tc>
      </w:tr>
      <w:tr w:rsidR="007A48B3" w:rsidRPr="008A470F" w14:paraId="118F161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ZoHN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111/2006 Sb. Zákon o pomoci v hmotné nouzi</w:t>
            </w:r>
          </w:p>
        </w:tc>
      </w:tr>
      <w:tr w:rsidR="007A48B3" w:rsidRPr="008A470F" w14:paraId="118F161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ZoISVS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365/2000 Sb. Zákon o informačních systémech veřejné správy a o změně některých dalších zákonů</w:t>
            </w:r>
          </w:p>
        </w:tc>
      </w:tr>
      <w:tr w:rsidR="007A48B3" w:rsidRPr="008A470F" w14:paraId="118F161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ZoISVSnov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81/2006 Sb. Zákon, kterým se mění zákon č. 365/2000 Sb., o informačních systémech veřejné správy a o změně některých dalších zákonů, ve znění pozdějších předpisů, a další související zákon</w:t>
            </w:r>
          </w:p>
        </w:tc>
      </w:tr>
      <w:tr w:rsidR="007A48B3" w:rsidRPr="008A470F" w14:paraId="118F162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ZoOZPNZ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1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118/2000 Sb. Zákon o ochraně zaměstnanců při platební neschopnosti zaměstnavatele a o změně některých zákonů</w:t>
            </w:r>
          </w:p>
        </w:tc>
      </w:tr>
      <w:tr w:rsidR="007A48B3" w:rsidRPr="008A470F" w14:paraId="118F162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ZoPDOZP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329/2011 Sb. Zákon o poskytování dávek osobám se zdravotním postižením a o změně souvisejících zákonů</w:t>
            </w:r>
          </w:p>
        </w:tc>
      </w:tr>
      <w:tr w:rsidR="007A48B3" w:rsidRPr="008A470F" w14:paraId="118F162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ZoPř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200/1990 Sb. Zákon České národní rady o přestupcích</w:t>
            </w:r>
          </w:p>
        </w:tc>
      </w:tr>
      <w:tr w:rsidR="007A48B3" w:rsidRPr="008A470F" w14:paraId="118F162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ZoSP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634/2004 Sb. Zákon o správních poplatcích</w:t>
            </w:r>
          </w:p>
        </w:tc>
      </w:tr>
      <w:tr w:rsidR="007A48B3" w:rsidRPr="008A470F" w14:paraId="118F163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ZoSPOD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2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359/1999 Sb. Zákon o sociálně-právní ochraně dětí</w:t>
            </w:r>
          </w:p>
        </w:tc>
      </w:tr>
      <w:tr w:rsidR="007A48B3" w:rsidRPr="008A470F" w14:paraId="118F163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ZoSS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108/2006 Sb. Zákon o sociálních službách</w:t>
            </w:r>
          </w:p>
        </w:tc>
      </w:tr>
      <w:tr w:rsidR="007A48B3" w:rsidRPr="008A470F" w14:paraId="118F163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ZoSSP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117/1995 Sb. Zákon o státní sociální podpoře</w:t>
            </w:r>
          </w:p>
        </w:tc>
      </w:tr>
      <w:tr w:rsidR="007A48B3" w:rsidRPr="008A470F" w14:paraId="118F163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ZoZ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 xml:space="preserve">Zájemce o zaměstnání - Zájemcem o zaměstnání je </w:t>
            </w:r>
            <w:r w:rsidRPr="008A470F">
              <w:rPr>
                <w:rFonts w:ascii="Arial" w:hAnsi="Arial" w:cs="Arial"/>
                <w:color w:val="000000"/>
              </w:rPr>
              <w:lastRenderedPageBreak/>
              <w:t>fyzická osoba, která požádá o zprostředkování vhodného zaměstnání krajskou pobočku ÚP, kdekoliv na území ČR a při splnění zákonem stanovených podmínek je krajskou pobočkou ÚP zařazena do evidence zájemců o zaměstnání.</w:t>
            </w:r>
          </w:p>
        </w:tc>
      </w:tr>
      <w:tr w:rsidR="007A48B3" w:rsidRPr="008A470F" w14:paraId="118F164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lastRenderedPageBreak/>
              <w:t>ZoZam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3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435/2004 Sb. Zákon o zaměstnanosti</w:t>
            </w:r>
          </w:p>
        </w:tc>
      </w:tr>
      <w:tr w:rsidR="007A48B3" w:rsidRPr="008A470F" w14:paraId="118F164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8A470F">
              <w:rPr>
                <w:rFonts w:ascii="Arial" w:hAnsi="Arial" w:cs="Arial"/>
                <w:color w:val="000000"/>
              </w:rPr>
              <w:t>ZoŽEM</w:t>
            </w:r>
            <w:proofErr w:type="spellEnd"/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110/2006 Sb. Zákon o životním a existenčním minimu</w:t>
            </w:r>
          </w:p>
        </w:tc>
      </w:tr>
      <w:tr w:rsidR="007A48B3" w:rsidRPr="008A470F" w14:paraId="118F164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ZP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262/2006 Sb. Zákon zákoník práce</w:t>
            </w:r>
          </w:p>
        </w:tc>
      </w:tr>
      <w:tr w:rsidR="007A48B3" w:rsidRPr="008A470F" w14:paraId="118F164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ZPD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80808"/>
              </w:rPr>
            </w:pPr>
            <w:r w:rsidRPr="008A470F">
              <w:rPr>
                <w:rFonts w:ascii="Arial" w:hAnsi="Arial" w:cs="Arial"/>
                <w:color w:val="080808"/>
              </w:rPr>
              <w:t>Zaručená provozní doba</w:t>
            </w:r>
          </w:p>
        </w:tc>
      </w:tr>
      <w:tr w:rsidR="007A48B3" w:rsidRPr="008A470F" w14:paraId="118F165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4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Základní registry</w:t>
            </w:r>
          </w:p>
        </w:tc>
      </w:tr>
      <w:tr w:rsidR="007A48B3" w:rsidRPr="008A470F" w14:paraId="118F1654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1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ZS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2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3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Zaměstnavatelský subjekt</w:t>
            </w:r>
          </w:p>
        </w:tc>
      </w:tr>
      <w:tr w:rsidR="007A48B3" w:rsidRPr="008A470F" w14:paraId="118F1658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5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ZSŘ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6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7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500/2004 Sb. Zákon správní řád</w:t>
            </w:r>
          </w:p>
        </w:tc>
      </w:tr>
      <w:tr w:rsidR="007A48B3" w:rsidRPr="008A470F" w14:paraId="118F165C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9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ZZ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A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Obecné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B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Zahraniční zaměstnanost</w:t>
            </w:r>
          </w:p>
        </w:tc>
      </w:tr>
      <w:tr w:rsidR="007A48B3" w:rsidRPr="008A470F" w14:paraId="118F1660" w14:textId="77777777" w:rsidTr="00FC40C3">
        <w:tc>
          <w:tcPr>
            <w:tcW w:w="1843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D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ZZR</w:t>
            </w:r>
          </w:p>
        </w:tc>
        <w:tc>
          <w:tcPr>
            <w:tcW w:w="2414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E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00000"/>
              </w:rPr>
              <w:t>Předpis</w:t>
            </w:r>
          </w:p>
        </w:tc>
        <w:tc>
          <w:tcPr>
            <w:tcW w:w="5099" w:type="dxa"/>
            <w:tcBorders>
              <w:top w:val="single" w:sz="4" w:space="0" w:color="9F9F9F"/>
              <w:left w:val="single" w:sz="4" w:space="0" w:color="9F9F9F"/>
              <w:bottom w:val="single" w:sz="4" w:space="0" w:color="9F9F9F"/>
              <w:right w:val="single" w:sz="4" w:space="0" w:color="9F9F9F"/>
            </w:tcBorders>
            <w:tcMar>
              <w:top w:w="0" w:type="dxa"/>
              <w:left w:w="3" w:type="dxa"/>
              <w:bottom w:w="0" w:type="dxa"/>
              <w:right w:w="60" w:type="dxa"/>
            </w:tcMar>
          </w:tcPr>
          <w:p w14:paraId="118F165F" w14:textId="77777777" w:rsidR="007A48B3" w:rsidRPr="008A470F" w:rsidRDefault="007A48B3" w:rsidP="007A48B3">
            <w:pPr>
              <w:pStyle w:val="TableTextNormal"/>
              <w:jc w:val="both"/>
              <w:rPr>
                <w:rFonts w:ascii="Arial" w:hAnsi="Arial" w:cs="Arial"/>
                <w:color w:val="000000"/>
              </w:rPr>
            </w:pPr>
            <w:r w:rsidRPr="008A470F">
              <w:rPr>
                <w:rFonts w:ascii="Arial" w:hAnsi="Arial" w:cs="Arial"/>
                <w:color w:val="080808"/>
              </w:rPr>
              <w:t>Předpis č. 111/2009 Sb. Zákon o základních registrech</w:t>
            </w:r>
          </w:p>
        </w:tc>
      </w:tr>
    </w:tbl>
    <w:p w14:paraId="118F1661" w14:textId="77777777" w:rsidR="00FC40C3" w:rsidRPr="008A470F" w:rsidRDefault="00FC40C3" w:rsidP="00FC40C3">
      <w:pPr>
        <w:ind w:firstLine="0"/>
        <w:jc w:val="both"/>
        <w:rPr>
          <w:rFonts w:cs="Arial"/>
        </w:rPr>
      </w:pPr>
    </w:p>
    <w:p w14:paraId="118F1662" w14:textId="77777777" w:rsidR="00FC40C3" w:rsidRPr="008A470F" w:rsidRDefault="00FC40C3" w:rsidP="002F092D">
      <w:pPr>
        <w:pStyle w:val="Heading3-Numbers"/>
        <w:numPr>
          <w:ilvl w:val="0"/>
          <w:numId w:val="0"/>
        </w:numPr>
      </w:pPr>
    </w:p>
    <w:sectPr w:rsidR="00FC40C3" w:rsidRPr="008A470F" w:rsidSect="00DE1415">
      <w:headerReference w:type="default" r:id="rId34"/>
      <w:footerReference w:type="even" r:id="rId35"/>
      <w:footerReference w:type="default" r:id="rId3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CC2CC" w14:textId="77777777" w:rsidR="00C92A68" w:rsidRDefault="00C92A68">
      <w:r>
        <w:separator/>
      </w:r>
    </w:p>
  </w:endnote>
  <w:endnote w:type="continuationSeparator" w:id="0">
    <w:p w14:paraId="52628F43" w14:textId="77777777" w:rsidR="00C92A68" w:rsidRDefault="00C92A68">
      <w:r>
        <w:continuationSeparator/>
      </w:r>
    </w:p>
  </w:endnote>
  <w:endnote w:type="continuationNotice" w:id="1">
    <w:p w14:paraId="7ABF0210" w14:textId="77777777" w:rsidR="00C92A68" w:rsidRDefault="00C92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F166F" w14:textId="77777777" w:rsidR="003F490C" w:rsidRDefault="003F49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304</w:t>
    </w:r>
    <w:r>
      <w:rPr>
        <w:rStyle w:val="slostrnky"/>
      </w:rPr>
      <w:fldChar w:fldCharType="end"/>
    </w:r>
  </w:p>
  <w:p w14:paraId="118F1670" w14:textId="77777777" w:rsidR="003F490C" w:rsidRDefault="003F49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F1671" w14:textId="19E9E9F0" w:rsidR="003F490C" w:rsidRPr="00CB3734" w:rsidRDefault="003F490C" w:rsidP="00271925">
    <w:pPr>
      <w:pStyle w:val="Zpat"/>
      <w:framePr w:wrap="around" w:vAnchor="text" w:hAnchor="page" w:x="9827" w:y="-5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FB4B1C">
      <w:rPr>
        <w:rStyle w:val="slostrnky"/>
        <w:rFonts w:cs="Arial"/>
        <w:noProof/>
        <w:szCs w:val="20"/>
      </w:rPr>
      <w:t>23</w:t>
    </w:r>
    <w:r w:rsidRPr="00CB3734">
      <w:rPr>
        <w:rStyle w:val="slostrnky"/>
        <w:rFonts w:cs="Arial"/>
        <w:szCs w:val="20"/>
      </w:rPr>
      <w:fldChar w:fldCharType="end"/>
    </w:r>
    <w:r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FB4B1C">
      <w:rPr>
        <w:rStyle w:val="slostrnky"/>
        <w:rFonts w:cs="Arial"/>
        <w:noProof/>
        <w:szCs w:val="20"/>
      </w:rPr>
      <w:t>23</w:t>
    </w:r>
    <w:r w:rsidRPr="00CB3734">
      <w:rPr>
        <w:rStyle w:val="slostrnky"/>
        <w:rFonts w:cs="Arial"/>
        <w:szCs w:val="20"/>
      </w:rPr>
      <w:fldChar w:fldCharType="end"/>
    </w:r>
  </w:p>
  <w:p w14:paraId="118F1672" w14:textId="77777777" w:rsidR="003F490C" w:rsidRDefault="003F490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923AD" w14:textId="77777777" w:rsidR="00C92A68" w:rsidRDefault="00C92A68">
      <w:r>
        <w:separator/>
      </w:r>
    </w:p>
  </w:footnote>
  <w:footnote w:type="continuationSeparator" w:id="0">
    <w:p w14:paraId="0AA03B34" w14:textId="77777777" w:rsidR="00C92A68" w:rsidRDefault="00C92A68">
      <w:r>
        <w:continuationSeparator/>
      </w:r>
    </w:p>
  </w:footnote>
  <w:footnote w:type="continuationNotice" w:id="1">
    <w:p w14:paraId="24F44872" w14:textId="77777777" w:rsidR="00C92A68" w:rsidRDefault="00C92A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F166D" w14:textId="77777777" w:rsidR="003F490C" w:rsidRDefault="003F490C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</w:rPr>
    </w:pPr>
  </w:p>
  <w:p w14:paraId="118F166E" w14:textId="77777777" w:rsidR="003F490C" w:rsidRPr="00CB3734" w:rsidRDefault="003F490C" w:rsidP="001C5030">
    <w:pPr>
      <w:pStyle w:val="Zhlav"/>
      <w:tabs>
        <w:tab w:val="clear" w:pos="4536"/>
        <w:tab w:val="clear" w:pos="9072"/>
        <w:tab w:val="left" w:pos="6820"/>
      </w:tabs>
      <w:rPr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98CEA71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1"/>
    <w:multiLevelType w:val="multilevel"/>
    <w:tmpl w:val="4EDA7912"/>
    <w:name w:val="WW8Num11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>
      <w:start w:val="1"/>
      <w:numFmt w:val="bullet"/>
      <w:lvlText w:val="▪"/>
      <w:lvlJc w:val="left"/>
      <w:pPr>
        <w:tabs>
          <w:tab w:val="num" w:pos="1260"/>
        </w:tabs>
        <w:ind w:left="1260" w:hanging="42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00"/>
        </w:tabs>
        <w:ind w:left="2100" w:hanging="42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42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60"/>
        </w:tabs>
        <w:ind w:left="3360" w:hanging="42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80"/>
        </w:tabs>
        <w:ind w:left="3780" w:hanging="420"/>
      </w:pPr>
      <w:rPr>
        <w:rFonts w:ascii="OpenSymbol" w:hAnsi="OpenSymbol" w:cs="OpenSymbol"/>
      </w:rPr>
    </w:lvl>
  </w:abstractNum>
  <w:abstractNum w:abstractNumId="3">
    <w:nsid w:val="0000001A"/>
    <w:multiLevelType w:val="multilevel"/>
    <w:tmpl w:val="B3AEC72C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435"/>
        </w:tabs>
        <w:ind w:left="435" w:hanging="435"/>
      </w:pPr>
      <w:rPr>
        <w:rFonts w:asciiTheme="minorHAnsi" w:hAnsiTheme="minorHAnsi" w:cstheme="minorHAnsi" w:hint="default"/>
        <w:sz w:val="40"/>
        <w:szCs w:val="40"/>
      </w:rPr>
    </w:lvl>
    <w:lvl w:ilvl="2">
      <w:start w:val="1"/>
      <w:numFmt w:val="decimal"/>
      <w:pStyle w:val="Nadpis1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Nadpis3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4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pStyle w:val="Nadpis5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4">
    <w:nsid w:val="05D7278A"/>
    <w:multiLevelType w:val="hybridMultilevel"/>
    <w:tmpl w:val="07DE14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9AB0E37"/>
    <w:multiLevelType w:val="hybridMultilevel"/>
    <w:tmpl w:val="04440E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AA050E7"/>
    <w:multiLevelType w:val="multilevel"/>
    <w:tmpl w:val="EBF496E4"/>
    <w:lvl w:ilvl="0">
      <w:start w:val="7"/>
      <w:numFmt w:val="decimal"/>
      <w:pStyle w:val="NADPIS1X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0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7">
    <w:nsid w:val="0ABCDEF1"/>
    <w:multiLevelType w:val="singleLevel"/>
    <w:tmpl w:val="D47C13D0"/>
    <w:name w:val="TerOld1"/>
    <w:lvl w:ilvl="0">
      <w:numFmt w:val="decimal"/>
      <w:lvlText w:val="%1"/>
      <w:lvlJc w:val="left"/>
    </w:lvl>
  </w:abstractNum>
  <w:abstractNum w:abstractNumId="8">
    <w:nsid w:val="0ABCDEF2"/>
    <w:multiLevelType w:val="singleLevel"/>
    <w:tmpl w:val="9008F15A"/>
    <w:name w:val="TerOld2"/>
    <w:lvl w:ilvl="0">
      <w:numFmt w:val="decimal"/>
      <w:lvlText w:val="%1"/>
      <w:lvlJc w:val="left"/>
    </w:lvl>
  </w:abstractNum>
  <w:abstractNum w:abstractNumId="9">
    <w:nsid w:val="0ABCDEF3"/>
    <w:multiLevelType w:val="singleLevel"/>
    <w:tmpl w:val="B31A8D3C"/>
    <w:name w:val="TerOld3"/>
    <w:lvl w:ilvl="0">
      <w:numFmt w:val="decimal"/>
      <w:lvlText w:val="%1"/>
      <w:lvlJc w:val="left"/>
    </w:lvl>
  </w:abstractNum>
  <w:abstractNum w:abstractNumId="10">
    <w:nsid w:val="0ABCDEF4"/>
    <w:multiLevelType w:val="singleLevel"/>
    <w:tmpl w:val="C30AFE7E"/>
    <w:name w:val="TerOld4"/>
    <w:lvl w:ilvl="0">
      <w:numFmt w:val="decimal"/>
      <w:lvlText w:val="%1"/>
      <w:lvlJc w:val="left"/>
    </w:lvl>
  </w:abstractNum>
  <w:abstractNum w:abstractNumId="11">
    <w:nsid w:val="0ABCDEF5"/>
    <w:multiLevelType w:val="singleLevel"/>
    <w:tmpl w:val="EC2252F0"/>
    <w:name w:val="TerOld5"/>
    <w:lvl w:ilvl="0">
      <w:numFmt w:val="decimal"/>
      <w:lvlText w:val="%1"/>
      <w:lvlJc w:val="left"/>
    </w:lvl>
  </w:abstractNum>
  <w:abstractNum w:abstractNumId="12">
    <w:nsid w:val="0ABCDEF6"/>
    <w:multiLevelType w:val="singleLevel"/>
    <w:tmpl w:val="F8403B44"/>
    <w:name w:val="TerOld6"/>
    <w:lvl w:ilvl="0">
      <w:numFmt w:val="decimal"/>
      <w:lvlText w:val="%1"/>
      <w:lvlJc w:val="left"/>
    </w:lvl>
  </w:abstractNum>
  <w:abstractNum w:abstractNumId="13">
    <w:nsid w:val="0ABCDEF7"/>
    <w:multiLevelType w:val="singleLevel"/>
    <w:tmpl w:val="8250BA64"/>
    <w:name w:val="TerOld7"/>
    <w:lvl w:ilvl="0">
      <w:numFmt w:val="decimal"/>
      <w:lvlText w:val="%1"/>
      <w:lvlJc w:val="left"/>
    </w:lvl>
  </w:abstractNum>
  <w:abstractNum w:abstractNumId="14">
    <w:nsid w:val="0ABCDEF8"/>
    <w:multiLevelType w:val="singleLevel"/>
    <w:tmpl w:val="0EA66DF6"/>
    <w:name w:val="TerOld8"/>
    <w:lvl w:ilvl="0">
      <w:numFmt w:val="decimal"/>
      <w:lvlText w:val="%1"/>
      <w:lvlJc w:val="left"/>
    </w:lvl>
  </w:abstractNum>
  <w:abstractNum w:abstractNumId="15">
    <w:nsid w:val="0ABCDEF9"/>
    <w:multiLevelType w:val="singleLevel"/>
    <w:tmpl w:val="E0D4E014"/>
    <w:name w:val="TerOld9"/>
    <w:lvl w:ilvl="0">
      <w:numFmt w:val="decimal"/>
      <w:lvlText w:val="%1"/>
      <w:lvlJc w:val="left"/>
    </w:lvl>
  </w:abstractNum>
  <w:abstractNum w:abstractNumId="16">
    <w:nsid w:val="0B4876B0"/>
    <w:multiLevelType w:val="multilevel"/>
    <w:tmpl w:val="C4B862AE"/>
    <w:name w:val="HTML-List1"/>
    <w:lvl w:ilvl="0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>
    <w:nsid w:val="0B487A39"/>
    <w:multiLevelType w:val="multilevel"/>
    <w:tmpl w:val="6BCAC40E"/>
    <w:name w:val="HTML-List2"/>
    <w:lvl w:ilvl="0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1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2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4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5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color w:val="000000"/>
        <w:sz w:val="22"/>
        <w:szCs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0C960F4E"/>
    <w:multiLevelType w:val="hybridMultilevel"/>
    <w:tmpl w:val="4C2A6582"/>
    <w:lvl w:ilvl="0" w:tplc="0405000B">
      <w:start w:val="1"/>
      <w:numFmt w:val="bullet"/>
      <w:pStyle w:val="Odrky0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F25B4C">
      <w:start w:val="1"/>
      <w:numFmt w:val="bullet"/>
      <w:pStyle w:val="Odrky2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7C35C4">
      <w:start w:val="1"/>
      <w:numFmt w:val="bullet"/>
      <w:pStyle w:val="Odrky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CA388">
      <w:start w:val="7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E4C11B6"/>
    <w:multiLevelType w:val="hybridMultilevel"/>
    <w:tmpl w:val="576AD0B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1E6B13AF"/>
    <w:multiLevelType w:val="hybridMultilevel"/>
    <w:tmpl w:val="B7BACC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1EFD7AE4"/>
    <w:multiLevelType w:val="hybridMultilevel"/>
    <w:tmpl w:val="E520B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9F335B"/>
    <w:multiLevelType w:val="hybridMultilevel"/>
    <w:tmpl w:val="CD90CC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98B01B9"/>
    <w:multiLevelType w:val="singleLevel"/>
    <w:tmpl w:val="C9C62D96"/>
    <w:lvl w:ilvl="0">
      <w:start w:val="1"/>
      <w:numFmt w:val="bullet"/>
      <w:pStyle w:val="Odrky4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1D56FFC"/>
    <w:multiLevelType w:val="hybridMultilevel"/>
    <w:tmpl w:val="CF62978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5BE7DC6"/>
    <w:multiLevelType w:val="hybridMultilevel"/>
    <w:tmpl w:val="C56E81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2C6FCD"/>
    <w:multiLevelType w:val="multilevel"/>
    <w:tmpl w:val="D966CCD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52B50DB"/>
    <w:multiLevelType w:val="hybridMultilevel"/>
    <w:tmpl w:val="623AD0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010EF6"/>
    <w:multiLevelType w:val="hybridMultilevel"/>
    <w:tmpl w:val="51127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3544B1"/>
    <w:multiLevelType w:val="hybridMultilevel"/>
    <w:tmpl w:val="1DB89C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AD1430F"/>
    <w:multiLevelType w:val="hybridMultilevel"/>
    <w:tmpl w:val="B7D05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E93DE9"/>
    <w:multiLevelType w:val="hybridMultilevel"/>
    <w:tmpl w:val="8BFCC1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421167F"/>
    <w:multiLevelType w:val="hybridMultilevel"/>
    <w:tmpl w:val="0A1AC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5AF28F7"/>
    <w:multiLevelType w:val="hybridMultilevel"/>
    <w:tmpl w:val="878C7D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7AB5930"/>
    <w:multiLevelType w:val="hybridMultilevel"/>
    <w:tmpl w:val="C2CC8E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7AF6565"/>
    <w:multiLevelType w:val="multilevel"/>
    <w:tmpl w:val="4CE8D70A"/>
    <w:lvl w:ilvl="0">
      <w:start w:val="1"/>
      <w:numFmt w:val="decimal"/>
      <w:pStyle w:val="Nadpis10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Heading3-Numbers"/>
      <w:lvlText w:val="%1.%2.%3"/>
      <w:lvlJc w:val="left"/>
      <w:pPr>
        <w:ind w:left="720" w:hanging="720"/>
      </w:pPr>
    </w:lvl>
    <w:lvl w:ilvl="3">
      <w:start w:val="1"/>
      <w:numFmt w:val="decimal"/>
      <w:pStyle w:val="Nadpis40"/>
      <w:lvlText w:val="%1.%2.%3.%4"/>
      <w:lvlJc w:val="left"/>
      <w:pPr>
        <w:ind w:left="864" w:hanging="864"/>
      </w:pPr>
    </w:lvl>
    <w:lvl w:ilvl="4">
      <w:start w:val="1"/>
      <w:numFmt w:val="decimal"/>
      <w:pStyle w:val="Nadpis50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7">
    <w:nsid w:val="6CDA2334"/>
    <w:multiLevelType w:val="hybridMultilevel"/>
    <w:tmpl w:val="72AE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235D5E"/>
    <w:multiLevelType w:val="hybridMultilevel"/>
    <w:tmpl w:val="3C76E3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2951DCB"/>
    <w:multiLevelType w:val="hybridMultilevel"/>
    <w:tmpl w:val="7E24C15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56E5504"/>
    <w:multiLevelType w:val="hybridMultilevel"/>
    <w:tmpl w:val="9DF64EF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6"/>
  </w:num>
  <w:num w:numId="3">
    <w:abstractNumId w:val="0"/>
  </w:num>
  <w:num w:numId="4">
    <w:abstractNumId w:val="3"/>
  </w:num>
  <w:num w:numId="5">
    <w:abstractNumId w:val="18"/>
  </w:num>
  <w:num w:numId="6">
    <w:abstractNumId w:val="23"/>
  </w:num>
  <w:num w:numId="7">
    <w:abstractNumId w:val="35"/>
  </w:num>
  <w:num w:numId="8">
    <w:abstractNumId w:val="26"/>
  </w:num>
  <w:num w:numId="9">
    <w:abstractNumId w:val="20"/>
  </w:num>
  <w:num w:numId="10">
    <w:abstractNumId w:val="28"/>
  </w:num>
  <w:num w:numId="11">
    <w:abstractNumId w:val="22"/>
  </w:num>
  <w:num w:numId="12">
    <w:abstractNumId w:val="38"/>
  </w:num>
  <w:num w:numId="13">
    <w:abstractNumId w:val="34"/>
  </w:num>
  <w:num w:numId="14">
    <w:abstractNumId w:val="4"/>
  </w:num>
  <w:num w:numId="15">
    <w:abstractNumId w:val="5"/>
  </w:num>
  <w:num w:numId="16">
    <w:abstractNumId w:val="31"/>
  </w:num>
  <w:num w:numId="17">
    <w:abstractNumId w:val="40"/>
  </w:num>
  <w:num w:numId="18">
    <w:abstractNumId w:val="32"/>
  </w:num>
  <w:num w:numId="19">
    <w:abstractNumId w:val="24"/>
  </w:num>
  <w:num w:numId="20">
    <w:abstractNumId w:val="19"/>
  </w:num>
  <w:num w:numId="21">
    <w:abstractNumId w:val="29"/>
  </w:num>
  <w:num w:numId="22">
    <w:abstractNumId w:val="33"/>
  </w:num>
  <w:num w:numId="23">
    <w:abstractNumId w:val="30"/>
  </w:num>
  <w:num w:numId="24">
    <w:abstractNumId w:val="27"/>
  </w:num>
  <w:num w:numId="25">
    <w:abstractNumId w:val="21"/>
  </w:num>
  <w:num w:numId="26">
    <w:abstractNumId w:val="37"/>
  </w:num>
  <w:num w:numId="27">
    <w:abstractNumId w:val="25"/>
  </w:num>
  <w:num w:numId="28">
    <w:abstractNumId w:val="35"/>
  </w:num>
  <w:num w:numId="29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en-US" w:vendorID="64" w:dllVersion="0" w:nlCheck="1" w:checkStyle="0"/>
  <w:activeWritingStyle w:appName="MSWord" w:lang="cs-CZ" w:vendorID="64" w:dllVersion="0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206C"/>
    <w:rsid w:val="00002867"/>
    <w:rsid w:val="00002EC0"/>
    <w:rsid w:val="000050AC"/>
    <w:rsid w:val="0000597E"/>
    <w:rsid w:val="0000636B"/>
    <w:rsid w:val="00007DCF"/>
    <w:rsid w:val="00007FAC"/>
    <w:rsid w:val="00010112"/>
    <w:rsid w:val="0001017B"/>
    <w:rsid w:val="000105B3"/>
    <w:rsid w:val="0001075F"/>
    <w:rsid w:val="000115FD"/>
    <w:rsid w:val="00011B9A"/>
    <w:rsid w:val="0001221D"/>
    <w:rsid w:val="0001477C"/>
    <w:rsid w:val="00014FCE"/>
    <w:rsid w:val="00015C3B"/>
    <w:rsid w:val="00015D53"/>
    <w:rsid w:val="00016FC0"/>
    <w:rsid w:val="0002007A"/>
    <w:rsid w:val="00020793"/>
    <w:rsid w:val="00020EC8"/>
    <w:rsid w:val="0002158D"/>
    <w:rsid w:val="00021C4C"/>
    <w:rsid w:val="00022702"/>
    <w:rsid w:val="000237FF"/>
    <w:rsid w:val="0002423E"/>
    <w:rsid w:val="00024F74"/>
    <w:rsid w:val="0002609B"/>
    <w:rsid w:val="0002663E"/>
    <w:rsid w:val="0002763B"/>
    <w:rsid w:val="00031F0A"/>
    <w:rsid w:val="00031F14"/>
    <w:rsid w:val="0003276A"/>
    <w:rsid w:val="00032F9C"/>
    <w:rsid w:val="00035530"/>
    <w:rsid w:val="000361AB"/>
    <w:rsid w:val="00036A40"/>
    <w:rsid w:val="0003725C"/>
    <w:rsid w:val="000373B3"/>
    <w:rsid w:val="000376B5"/>
    <w:rsid w:val="00040370"/>
    <w:rsid w:val="00041772"/>
    <w:rsid w:val="00042154"/>
    <w:rsid w:val="000428C5"/>
    <w:rsid w:val="000428FC"/>
    <w:rsid w:val="00042A03"/>
    <w:rsid w:val="00042A0C"/>
    <w:rsid w:val="000433FC"/>
    <w:rsid w:val="00046FBF"/>
    <w:rsid w:val="00051BC4"/>
    <w:rsid w:val="00052C3F"/>
    <w:rsid w:val="00052EC2"/>
    <w:rsid w:val="00055E9D"/>
    <w:rsid w:val="000565D2"/>
    <w:rsid w:val="00060159"/>
    <w:rsid w:val="0006198F"/>
    <w:rsid w:val="00063B41"/>
    <w:rsid w:val="00064C5D"/>
    <w:rsid w:val="00065D16"/>
    <w:rsid w:val="0006696B"/>
    <w:rsid w:val="0006777F"/>
    <w:rsid w:val="00067A36"/>
    <w:rsid w:val="0007062A"/>
    <w:rsid w:val="00070DF4"/>
    <w:rsid w:val="00071739"/>
    <w:rsid w:val="00071F3E"/>
    <w:rsid w:val="00072205"/>
    <w:rsid w:val="00073022"/>
    <w:rsid w:val="00074323"/>
    <w:rsid w:val="00074FDE"/>
    <w:rsid w:val="00075987"/>
    <w:rsid w:val="000763B3"/>
    <w:rsid w:val="00076CE7"/>
    <w:rsid w:val="000772E9"/>
    <w:rsid w:val="00077A34"/>
    <w:rsid w:val="00080397"/>
    <w:rsid w:val="00080745"/>
    <w:rsid w:val="00080DD8"/>
    <w:rsid w:val="000811EA"/>
    <w:rsid w:val="00081F9B"/>
    <w:rsid w:val="000825CF"/>
    <w:rsid w:val="0008486A"/>
    <w:rsid w:val="000858E1"/>
    <w:rsid w:val="00085F2A"/>
    <w:rsid w:val="000867F2"/>
    <w:rsid w:val="00087412"/>
    <w:rsid w:val="000902FC"/>
    <w:rsid w:val="000904E7"/>
    <w:rsid w:val="000906C0"/>
    <w:rsid w:val="00090B8E"/>
    <w:rsid w:val="00090DCB"/>
    <w:rsid w:val="000918B7"/>
    <w:rsid w:val="00091E94"/>
    <w:rsid w:val="000921D1"/>
    <w:rsid w:val="00093385"/>
    <w:rsid w:val="00093B7A"/>
    <w:rsid w:val="00095A10"/>
    <w:rsid w:val="00096D6C"/>
    <w:rsid w:val="00097305"/>
    <w:rsid w:val="00097E0E"/>
    <w:rsid w:val="000A0EDA"/>
    <w:rsid w:val="000A1A79"/>
    <w:rsid w:val="000A1AEC"/>
    <w:rsid w:val="000A25A8"/>
    <w:rsid w:val="000A2A9B"/>
    <w:rsid w:val="000A2DA1"/>
    <w:rsid w:val="000A3128"/>
    <w:rsid w:val="000A423D"/>
    <w:rsid w:val="000A428F"/>
    <w:rsid w:val="000A474C"/>
    <w:rsid w:val="000A4EB9"/>
    <w:rsid w:val="000A5B10"/>
    <w:rsid w:val="000A64A1"/>
    <w:rsid w:val="000A77F0"/>
    <w:rsid w:val="000B0B71"/>
    <w:rsid w:val="000B1A2B"/>
    <w:rsid w:val="000B2662"/>
    <w:rsid w:val="000B2A87"/>
    <w:rsid w:val="000B4050"/>
    <w:rsid w:val="000B5207"/>
    <w:rsid w:val="000B5241"/>
    <w:rsid w:val="000B59FF"/>
    <w:rsid w:val="000B68AD"/>
    <w:rsid w:val="000C0238"/>
    <w:rsid w:val="000C043F"/>
    <w:rsid w:val="000C08CC"/>
    <w:rsid w:val="000C0C59"/>
    <w:rsid w:val="000C14F6"/>
    <w:rsid w:val="000C15A3"/>
    <w:rsid w:val="000C238C"/>
    <w:rsid w:val="000C2A3E"/>
    <w:rsid w:val="000C373D"/>
    <w:rsid w:val="000C3B72"/>
    <w:rsid w:val="000C404D"/>
    <w:rsid w:val="000C47A1"/>
    <w:rsid w:val="000D040F"/>
    <w:rsid w:val="000D0C52"/>
    <w:rsid w:val="000D19F1"/>
    <w:rsid w:val="000D1D6D"/>
    <w:rsid w:val="000D22DF"/>
    <w:rsid w:val="000D2A4B"/>
    <w:rsid w:val="000D3928"/>
    <w:rsid w:val="000D3F10"/>
    <w:rsid w:val="000D435C"/>
    <w:rsid w:val="000D5F05"/>
    <w:rsid w:val="000D62FA"/>
    <w:rsid w:val="000D65B9"/>
    <w:rsid w:val="000D69EA"/>
    <w:rsid w:val="000D728E"/>
    <w:rsid w:val="000D7947"/>
    <w:rsid w:val="000D7EF4"/>
    <w:rsid w:val="000E12F6"/>
    <w:rsid w:val="000E135F"/>
    <w:rsid w:val="000E4580"/>
    <w:rsid w:val="000E45E0"/>
    <w:rsid w:val="000E61A6"/>
    <w:rsid w:val="000E7BF6"/>
    <w:rsid w:val="000F017D"/>
    <w:rsid w:val="000F07D9"/>
    <w:rsid w:val="000F0E4E"/>
    <w:rsid w:val="000F2313"/>
    <w:rsid w:val="000F23F4"/>
    <w:rsid w:val="000F4268"/>
    <w:rsid w:val="000F44C6"/>
    <w:rsid w:val="000F493C"/>
    <w:rsid w:val="000F4BC8"/>
    <w:rsid w:val="000F5EC4"/>
    <w:rsid w:val="000F7129"/>
    <w:rsid w:val="00100503"/>
    <w:rsid w:val="00100597"/>
    <w:rsid w:val="0010208D"/>
    <w:rsid w:val="001025DA"/>
    <w:rsid w:val="00102873"/>
    <w:rsid w:val="001037D2"/>
    <w:rsid w:val="00103B0F"/>
    <w:rsid w:val="00105C9E"/>
    <w:rsid w:val="00105E45"/>
    <w:rsid w:val="00106C30"/>
    <w:rsid w:val="00107707"/>
    <w:rsid w:val="00107932"/>
    <w:rsid w:val="00107F42"/>
    <w:rsid w:val="001110C1"/>
    <w:rsid w:val="00111576"/>
    <w:rsid w:val="00112A0A"/>
    <w:rsid w:val="00113DCE"/>
    <w:rsid w:val="00114071"/>
    <w:rsid w:val="00114E99"/>
    <w:rsid w:val="00115090"/>
    <w:rsid w:val="00117914"/>
    <w:rsid w:val="00120A74"/>
    <w:rsid w:val="001211B6"/>
    <w:rsid w:val="001215AA"/>
    <w:rsid w:val="0012185D"/>
    <w:rsid w:val="0012226B"/>
    <w:rsid w:val="00122AE6"/>
    <w:rsid w:val="0012388F"/>
    <w:rsid w:val="001243F6"/>
    <w:rsid w:val="00124FB4"/>
    <w:rsid w:val="00125A2A"/>
    <w:rsid w:val="0013053C"/>
    <w:rsid w:val="00130AF4"/>
    <w:rsid w:val="00130B60"/>
    <w:rsid w:val="00131187"/>
    <w:rsid w:val="001323C6"/>
    <w:rsid w:val="001329F3"/>
    <w:rsid w:val="00133748"/>
    <w:rsid w:val="001341A3"/>
    <w:rsid w:val="0013472C"/>
    <w:rsid w:val="001371F3"/>
    <w:rsid w:val="001372CD"/>
    <w:rsid w:val="001373B0"/>
    <w:rsid w:val="00144A49"/>
    <w:rsid w:val="00145853"/>
    <w:rsid w:val="00145889"/>
    <w:rsid w:val="00145970"/>
    <w:rsid w:val="00147F7B"/>
    <w:rsid w:val="00150AC8"/>
    <w:rsid w:val="00150E79"/>
    <w:rsid w:val="001519C9"/>
    <w:rsid w:val="0015335F"/>
    <w:rsid w:val="001544F7"/>
    <w:rsid w:val="0015567E"/>
    <w:rsid w:val="001561DF"/>
    <w:rsid w:val="0015673B"/>
    <w:rsid w:val="00157075"/>
    <w:rsid w:val="00157246"/>
    <w:rsid w:val="001572EA"/>
    <w:rsid w:val="00157B7E"/>
    <w:rsid w:val="00157E0A"/>
    <w:rsid w:val="00160650"/>
    <w:rsid w:val="001618AC"/>
    <w:rsid w:val="0016232B"/>
    <w:rsid w:val="001635E5"/>
    <w:rsid w:val="00163920"/>
    <w:rsid w:val="00163F42"/>
    <w:rsid w:val="001641AD"/>
    <w:rsid w:val="001648EB"/>
    <w:rsid w:val="00167DF0"/>
    <w:rsid w:val="0017164B"/>
    <w:rsid w:val="001718BD"/>
    <w:rsid w:val="00172ED7"/>
    <w:rsid w:val="0017305C"/>
    <w:rsid w:val="00174079"/>
    <w:rsid w:val="00174192"/>
    <w:rsid w:val="0017504B"/>
    <w:rsid w:val="00175DEF"/>
    <w:rsid w:val="0017698A"/>
    <w:rsid w:val="001772A5"/>
    <w:rsid w:val="00177778"/>
    <w:rsid w:val="00182351"/>
    <w:rsid w:val="0018262D"/>
    <w:rsid w:val="00183A47"/>
    <w:rsid w:val="00186762"/>
    <w:rsid w:val="00187A33"/>
    <w:rsid w:val="001903E3"/>
    <w:rsid w:val="00191509"/>
    <w:rsid w:val="001923A5"/>
    <w:rsid w:val="001946C7"/>
    <w:rsid w:val="00194D42"/>
    <w:rsid w:val="00195045"/>
    <w:rsid w:val="00195BEE"/>
    <w:rsid w:val="00195C7C"/>
    <w:rsid w:val="00195D36"/>
    <w:rsid w:val="00196609"/>
    <w:rsid w:val="00196D63"/>
    <w:rsid w:val="00196DDA"/>
    <w:rsid w:val="001970BC"/>
    <w:rsid w:val="0019794C"/>
    <w:rsid w:val="00197AC7"/>
    <w:rsid w:val="001A0D69"/>
    <w:rsid w:val="001A2132"/>
    <w:rsid w:val="001A2315"/>
    <w:rsid w:val="001A33AB"/>
    <w:rsid w:val="001A572B"/>
    <w:rsid w:val="001A5B6D"/>
    <w:rsid w:val="001A6BC5"/>
    <w:rsid w:val="001A7EA1"/>
    <w:rsid w:val="001B0642"/>
    <w:rsid w:val="001B14A6"/>
    <w:rsid w:val="001B14D6"/>
    <w:rsid w:val="001B1BA6"/>
    <w:rsid w:val="001B1D63"/>
    <w:rsid w:val="001B1E2B"/>
    <w:rsid w:val="001B21DD"/>
    <w:rsid w:val="001B25AB"/>
    <w:rsid w:val="001B288B"/>
    <w:rsid w:val="001B4294"/>
    <w:rsid w:val="001B56F5"/>
    <w:rsid w:val="001B606A"/>
    <w:rsid w:val="001B6ED0"/>
    <w:rsid w:val="001B71AF"/>
    <w:rsid w:val="001B7C56"/>
    <w:rsid w:val="001C0CED"/>
    <w:rsid w:val="001C24C4"/>
    <w:rsid w:val="001C2926"/>
    <w:rsid w:val="001C3D20"/>
    <w:rsid w:val="001C436E"/>
    <w:rsid w:val="001C4C02"/>
    <w:rsid w:val="001C4C48"/>
    <w:rsid w:val="001C4EBC"/>
    <w:rsid w:val="001C5030"/>
    <w:rsid w:val="001C6EC1"/>
    <w:rsid w:val="001C780F"/>
    <w:rsid w:val="001D00FC"/>
    <w:rsid w:val="001D2598"/>
    <w:rsid w:val="001D3093"/>
    <w:rsid w:val="001D3AF1"/>
    <w:rsid w:val="001D517A"/>
    <w:rsid w:val="001D5758"/>
    <w:rsid w:val="001D7B00"/>
    <w:rsid w:val="001D7BD8"/>
    <w:rsid w:val="001D7D3D"/>
    <w:rsid w:val="001E0E3D"/>
    <w:rsid w:val="001E135A"/>
    <w:rsid w:val="001E198D"/>
    <w:rsid w:val="001E1E23"/>
    <w:rsid w:val="001E2D70"/>
    <w:rsid w:val="001E3B6B"/>
    <w:rsid w:val="001E4B2E"/>
    <w:rsid w:val="001E4CE8"/>
    <w:rsid w:val="001E516A"/>
    <w:rsid w:val="001E6A1B"/>
    <w:rsid w:val="001E7AC2"/>
    <w:rsid w:val="001F0C85"/>
    <w:rsid w:val="001F0E98"/>
    <w:rsid w:val="001F14CF"/>
    <w:rsid w:val="001F16C1"/>
    <w:rsid w:val="001F284F"/>
    <w:rsid w:val="001F2CCC"/>
    <w:rsid w:val="001F4650"/>
    <w:rsid w:val="001F500A"/>
    <w:rsid w:val="001F605A"/>
    <w:rsid w:val="001F74DA"/>
    <w:rsid w:val="001F76D5"/>
    <w:rsid w:val="001F7C46"/>
    <w:rsid w:val="00202882"/>
    <w:rsid w:val="00203002"/>
    <w:rsid w:val="002030EA"/>
    <w:rsid w:val="002031C8"/>
    <w:rsid w:val="00205FB0"/>
    <w:rsid w:val="00206B56"/>
    <w:rsid w:val="00206EAC"/>
    <w:rsid w:val="0020733C"/>
    <w:rsid w:val="00210DE2"/>
    <w:rsid w:val="00210E04"/>
    <w:rsid w:val="00211128"/>
    <w:rsid w:val="00212176"/>
    <w:rsid w:val="00212EBE"/>
    <w:rsid w:val="00212ECB"/>
    <w:rsid w:val="00213A87"/>
    <w:rsid w:val="00215356"/>
    <w:rsid w:val="0021713C"/>
    <w:rsid w:val="00217884"/>
    <w:rsid w:val="00220314"/>
    <w:rsid w:val="002203D4"/>
    <w:rsid w:val="002205C3"/>
    <w:rsid w:val="00221B20"/>
    <w:rsid w:val="00223B1C"/>
    <w:rsid w:val="00224A94"/>
    <w:rsid w:val="00225045"/>
    <w:rsid w:val="00225135"/>
    <w:rsid w:val="00225340"/>
    <w:rsid w:val="00225826"/>
    <w:rsid w:val="00225A3E"/>
    <w:rsid w:val="00226A23"/>
    <w:rsid w:val="00227633"/>
    <w:rsid w:val="002302A5"/>
    <w:rsid w:val="002305B8"/>
    <w:rsid w:val="002320E0"/>
    <w:rsid w:val="00232C3D"/>
    <w:rsid w:val="00233333"/>
    <w:rsid w:val="00233866"/>
    <w:rsid w:val="00235D48"/>
    <w:rsid w:val="00236E25"/>
    <w:rsid w:val="002372D4"/>
    <w:rsid w:val="002402F2"/>
    <w:rsid w:val="002410F9"/>
    <w:rsid w:val="002416E1"/>
    <w:rsid w:val="00241A8C"/>
    <w:rsid w:val="00241C7F"/>
    <w:rsid w:val="0024305E"/>
    <w:rsid w:val="00243145"/>
    <w:rsid w:val="00243E4E"/>
    <w:rsid w:val="00244288"/>
    <w:rsid w:val="00244B1F"/>
    <w:rsid w:val="00245188"/>
    <w:rsid w:val="0024550A"/>
    <w:rsid w:val="002455DA"/>
    <w:rsid w:val="002466E8"/>
    <w:rsid w:val="0024670A"/>
    <w:rsid w:val="0024696A"/>
    <w:rsid w:val="00250476"/>
    <w:rsid w:val="002509C6"/>
    <w:rsid w:val="00251C70"/>
    <w:rsid w:val="00251FA9"/>
    <w:rsid w:val="00252195"/>
    <w:rsid w:val="002523AC"/>
    <w:rsid w:val="00252FD2"/>
    <w:rsid w:val="002532CA"/>
    <w:rsid w:val="00253403"/>
    <w:rsid w:val="00253E9B"/>
    <w:rsid w:val="0025417F"/>
    <w:rsid w:val="002542F4"/>
    <w:rsid w:val="00254879"/>
    <w:rsid w:val="00254EAD"/>
    <w:rsid w:val="0025644F"/>
    <w:rsid w:val="00257053"/>
    <w:rsid w:val="00257A00"/>
    <w:rsid w:val="00257E75"/>
    <w:rsid w:val="00260157"/>
    <w:rsid w:val="002635FF"/>
    <w:rsid w:val="00264021"/>
    <w:rsid w:val="00264446"/>
    <w:rsid w:val="002649C5"/>
    <w:rsid w:val="00264D71"/>
    <w:rsid w:val="002653A8"/>
    <w:rsid w:val="002653FD"/>
    <w:rsid w:val="002659CE"/>
    <w:rsid w:val="0026795E"/>
    <w:rsid w:val="00267D1D"/>
    <w:rsid w:val="00270393"/>
    <w:rsid w:val="002705FD"/>
    <w:rsid w:val="0027063B"/>
    <w:rsid w:val="0027142A"/>
    <w:rsid w:val="002714F2"/>
    <w:rsid w:val="00271789"/>
    <w:rsid w:val="00271925"/>
    <w:rsid w:val="00272123"/>
    <w:rsid w:val="0027290D"/>
    <w:rsid w:val="00273101"/>
    <w:rsid w:val="00274B15"/>
    <w:rsid w:val="00275197"/>
    <w:rsid w:val="0027550B"/>
    <w:rsid w:val="00277FC1"/>
    <w:rsid w:val="002809E5"/>
    <w:rsid w:val="00280CA8"/>
    <w:rsid w:val="00281228"/>
    <w:rsid w:val="00281B9E"/>
    <w:rsid w:val="00282900"/>
    <w:rsid w:val="00282CBB"/>
    <w:rsid w:val="00283B4F"/>
    <w:rsid w:val="00283C5C"/>
    <w:rsid w:val="00283D2C"/>
    <w:rsid w:val="00283FBD"/>
    <w:rsid w:val="00284106"/>
    <w:rsid w:val="00284563"/>
    <w:rsid w:val="00284B9E"/>
    <w:rsid w:val="00285082"/>
    <w:rsid w:val="002855F4"/>
    <w:rsid w:val="00286B52"/>
    <w:rsid w:val="00287671"/>
    <w:rsid w:val="00287CB4"/>
    <w:rsid w:val="00290094"/>
    <w:rsid w:val="00290333"/>
    <w:rsid w:val="00290595"/>
    <w:rsid w:val="0029105F"/>
    <w:rsid w:val="002922FE"/>
    <w:rsid w:val="0029237C"/>
    <w:rsid w:val="0029387C"/>
    <w:rsid w:val="00294328"/>
    <w:rsid w:val="002964A1"/>
    <w:rsid w:val="00296C96"/>
    <w:rsid w:val="002970C0"/>
    <w:rsid w:val="002A0079"/>
    <w:rsid w:val="002A073E"/>
    <w:rsid w:val="002A110B"/>
    <w:rsid w:val="002A38AA"/>
    <w:rsid w:val="002A41A0"/>
    <w:rsid w:val="002A4A5C"/>
    <w:rsid w:val="002A60BE"/>
    <w:rsid w:val="002A7317"/>
    <w:rsid w:val="002A7C9C"/>
    <w:rsid w:val="002B1CAA"/>
    <w:rsid w:val="002B2B5B"/>
    <w:rsid w:val="002B3042"/>
    <w:rsid w:val="002B304F"/>
    <w:rsid w:val="002B377C"/>
    <w:rsid w:val="002B390E"/>
    <w:rsid w:val="002B681B"/>
    <w:rsid w:val="002B69A0"/>
    <w:rsid w:val="002C0305"/>
    <w:rsid w:val="002C0508"/>
    <w:rsid w:val="002C09BA"/>
    <w:rsid w:val="002C2462"/>
    <w:rsid w:val="002C274F"/>
    <w:rsid w:val="002C3019"/>
    <w:rsid w:val="002C3425"/>
    <w:rsid w:val="002C445F"/>
    <w:rsid w:val="002C44DD"/>
    <w:rsid w:val="002C489E"/>
    <w:rsid w:val="002C5F71"/>
    <w:rsid w:val="002C653D"/>
    <w:rsid w:val="002C6AD5"/>
    <w:rsid w:val="002C795C"/>
    <w:rsid w:val="002D09D7"/>
    <w:rsid w:val="002D1522"/>
    <w:rsid w:val="002D27B8"/>
    <w:rsid w:val="002D3413"/>
    <w:rsid w:val="002D4DB5"/>
    <w:rsid w:val="002D503B"/>
    <w:rsid w:val="002D5F70"/>
    <w:rsid w:val="002D68BB"/>
    <w:rsid w:val="002D68F4"/>
    <w:rsid w:val="002D75C0"/>
    <w:rsid w:val="002D76B1"/>
    <w:rsid w:val="002E0826"/>
    <w:rsid w:val="002E0FE0"/>
    <w:rsid w:val="002E160C"/>
    <w:rsid w:val="002E1939"/>
    <w:rsid w:val="002E2836"/>
    <w:rsid w:val="002E2901"/>
    <w:rsid w:val="002E39A3"/>
    <w:rsid w:val="002E3C20"/>
    <w:rsid w:val="002E4C77"/>
    <w:rsid w:val="002E677E"/>
    <w:rsid w:val="002E6A92"/>
    <w:rsid w:val="002E6AC6"/>
    <w:rsid w:val="002E7415"/>
    <w:rsid w:val="002F091D"/>
    <w:rsid w:val="002F092D"/>
    <w:rsid w:val="002F3BCE"/>
    <w:rsid w:val="002F3E48"/>
    <w:rsid w:val="002F41DE"/>
    <w:rsid w:val="002F433E"/>
    <w:rsid w:val="002F4DC7"/>
    <w:rsid w:val="002F5093"/>
    <w:rsid w:val="002F5CEB"/>
    <w:rsid w:val="002F6174"/>
    <w:rsid w:val="002F6367"/>
    <w:rsid w:val="002F6B4E"/>
    <w:rsid w:val="002F70AB"/>
    <w:rsid w:val="002F763E"/>
    <w:rsid w:val="002F7C71"/>
    <w:rsid w:val="00300568"/>
    <w:rsid w:val="003006D7"/>
    <w:rsid w:val="00301379"/>
    <w:rsid w:val="0030211C"/>
    <w:rsid w:val="00303A1D"/>
    <w:rsid w:val="00303B61"/>
    <w:rsid w:val="0030568C"/>
    <w:rsid w:val="003058E9"/>
    <w:rsid w:val="003061D7"/>
    <w:rsid w:val="00307873"/>
    <w:rsid w:val="0031174B"/>
    <w:rsid w:val="00311756"/>
    <w:rsid w:val="00311E88"/>
    <w:rsid w:val="00321785"/>
    <w:rsid w:val="003217AD"/>
    <w:rsid w:val="00322AA1"/>
    <w:rsid w:val="00322F94"/>
    <w:rsid w:val="00323545"/>
    <w:rsid w:val="003236FD"/>
    <w:rsid w:val="00323F4D"/>
    <w:rsid w:val="0032458F"/>
    <w:rsid w:val="00325951"/>
    <w:rsid w:val="00326A09"/>
    <w:rsid w:val="00326BB7"/>
    <w:rsid w:val="00327C5F"/>
    <w:rsid w:val="00331671"/>
    <w:rsid w:val="00331C7F"/>
    <w:rsid w:val="00332A85"/>
    <w:rsid w:val="0033358E"/>
    <w:rsid w:val="003345D2"/>
    <w:rsid w:val="00335E79"/>
    <w:rsid w:val="00336590"/>
    <w:rsid w:val="00337E98"/>
    <w:rsid w:val="00337EE5"/>
    <w:rsid w:val="003425B6"/>
    <w:rsid w:val="00342719"/>
    <w:rsid w:val="00342A0D"/>
    <w:rsid w:val="00343240"/>
    <w:rsid w:val="0034325E"/>
    <w:rsid w:val="00343DAD"/>
    <w:rsid w:val="00343F29"/>
    <w:rsid w:val="00344D14"/>
    <w:rsid w:val="003467BE"/>
    <w:rsid w:val="00347D9F"/>
    <w:rsid w:val="00350DED"/>
    <w:rsid w:val="00351CC7"/>
    <w:rsid w:val="00353B65"/>
    <w:rsid w:val="00353E73"/>
    <w:rsid w:val="00353F18"/>
    <w:rsid w:val="0035487A"/>
    <w:rsid w:val="0035627C"/>
    <w:rsid w:val="00356355"/>
    <w:rsid w:val="003564AF"/>
    <w:rsid w:val="00356957"/>
    <w:rsid w:val="00357259"/>
    <w:rsid w:val="00357B88"/>
    <w:rsid w:val="00360B26"/>
    <w:rsid w:val="00360CC1"/>
    <w:rsid w:val="00360F5D"/>
    <w:rsid w:val="003611AF"/>
    <w:rsid w:val="00361F52"/>
    <w:rsid w:val="003620D1"/>
    <w:rsid w:val="0036244E"/>
    <w:rsid w:val="00363716"/>
    <w:rsid w:val="00363ACD"/>
    <w:rsid w:val="0036483F"/>
    <w:rsid w:val="00364FD4"/>
    <w:rsid w:val="0036516D"/>
    <w:rsid w:val="003653E8"/>
    <w:rsid w:val="003666BB"/>
    <w:rsid w:val="00370432"/>
    <w:rsid w:val="00370BD7"/>
    <w:rsid w:val="00372086"/>
    <w:rsid w:val="003723D0"/>
    <w:rsid w:val="003724A4"/>
    <w:rsid w:val="00373AF1"/>
    <w:rsid w:val="00375321"/>
    <w:rsid w:val="0037540D"/>
    <w:rsid w:val="00375578"/>
    <w:rsid w:val="00375A2C"/>
    <w:rsid w:val="00375E56"/>
    <w:rsid w:val="00375F50"/>
    <w:rsid w:val="00376338"/>
    <w:rsid w:val="003764D3"/>
    <w:rsid w:val="003766F6"/>
    <w:rsid w:val="00377359"/>
    <w:rsid w:val="003774BA"/>
    <w:rsid w:val="00380950"/>
    <w:rsid w:val="00381702"/>
    <w:rsid w:val="003817CA"/>
    <w:rsid w:val="00381E3C"/>
    <w:rsid w:val="00382211"/>
    <w:rsid w:val="00382F42"/>
    <w:rsid w:val="00387187"/>
    <w:rsid w:val="0038790A"/>
    <w:rsid w:val="00390416"/>
    <w:rsid w:val="00391156"/>
    <w:rsid w:val="0039283E"/>
    <w:rsid w:val="00392E39"/>
    <w:rsid w:val="003944B5"/>
    <w:rsid w:val="003969F2"/>
    <w:rsid w:val="00396D5F"/>
    <w:rsid w:val="00397893"/>
    <w:rsid w:val="00397F38"/>
    <w:rsid w:val="003A0908"/>
    <w:rsid w:val="003A201B"/>
    <w:rsid w:val="003A21F8"/>
    <w:rsid w:val="003A3DB2"/>
    <w:rsid w:val="003A3F98"/>
    <w:rsid w:val="003A4E7E"/>
    <w:rsid w:val="003A605A"/>
    <w:rsid w:val="003A6EF8"/>
    <w:rsid w:val="003A7385"/>
    <w:rsid w:val="003B09B5"/>
    <w:rsid w:val="003B11DC"/>
    <w:rsid w:val="003B1C80"/>
    <w:rsid w:val="003B21AF"/>
    <w:rsid w:val="003B2BE1"/>
    <w:rsid w:val="003B3AD2"/>
    <w:rsid w:val="003B4F74"/>
    <w:rsid w:val="003B5212"/>
    <w:rsid w:val="003B5279"/>
    <w:rsid w:val="003B58DF"/>
    <w:rsid w:val="003B6310"/>
    <w:rsid w:val="003B7BF5"/>
    <w:rsid w:val="003C0ED4"/>
    <w:rsid w:val="003C157B"/>
    <w:rsid w:val="003C1E8C"/>
    <w:rsid w:val="003C3663"/>
    <w:rsid w:val="003C37C7"/>
    <w:rsid w:val="003C57B9"/>
    <w:rsid w:val="003C5EAA"/>
    <w:rsid w:val="003C69C6"/>
    <w:rsid w:val="003C6B8E"/>
    <w:rsid w:val="003C74FC"/>
    <w:rsid w:val="003D0B35"/>
    <w:rsid w:val="003D138C"/>
    <w:rsid w:val="003D6343"/>
    <w:rsid w:val="003D6919"/>
    <w:rsid w:val="003D75D2"/>
    <w:rsid w:val="003D7A67"/>
    <w:rsid w:val="003D7E53"/>
    <w:rsid w:val="003E0325"/>
    <w:rsid w:val="003E433B"/>
    <w:rsid w:val="003E50B5"/>
    <w:rsid w:val="003E51E9"/>
    <w:rsid w:val="003E55C7"/>
    <w:rsid w:val="003E5A71"/>
    <w:rsid w:val="003E7528"/>
    <w:rsid w:val="003F0697"/>
    <w:rsid w:val="003F18AC"/>
    <w:rsid w:val="003F222D"/>
    <w:rsid w:val="003F26AF"/>
    <w:rsid w:val="003F490C"/>
    <w:rsid w:val="003F5539"/>
    <w:rsid w:val="003F559B"/>
    <w:rsid w:val="003F64E2"/>
    <w:rsid w:val="00400103"/>
    <w:rsid w:val="00400326"/>
    <w:rsid w:val="00400DDB"/>
    <w:rsid w:val="00401F81"/>
    <w:rsid w:val="00402B3C"/>
    <w:rsid w:val="00403FB1"/>
    <w:rsid w:val="00404665"/>
    <w:rsid w:val="00405561"/>
    <w:rsid w:val="004079EE"/>
    <w:rsid w:val="00407F7D"/>
    <w:rsid w:val="00410190"/>
    <w:rsid w:val="00411C96"/>
    <w:rsid w:val="0041288D"/>
    <w:rsid w:val="00413245"/>
    <w:rsid w:val="00413353"/>
    <w:rsid w:val="00413F75"/>
    <w:rsid w:val="004142B1"/>
    <w:rsid w:val="00416FC7"/>
    <w:rsid w:val="00417253"/>
    <w:rsid w:val="004217ED"/>
    <w:rsid w:val="00421BC2"/>
    <w:rsid w:val="00421F4B"/>
    <w:rsid w:val="00422308"/>
    <w:rsid w:val="00422A7F"/>
    <w:rsid w:val="004231EA"/>
    <w:rsid w:val="004235D0"/>
    <w:rsid w:val="0042427C"/>
    <w:rsid w:val="004242F7"/>
    <w:rsid w:val="00425580"/>
    <w:rsid w:val="00425912"/>
    <w:rsid w:val="00426730"/>
    <w:rsid w:val="00427E08"/>
    <w:rsid w:val="00430611"/>
    <w:rsid w:val="00431B51"/>
    <w:rsid w:val="00432436"/>
    <w:rsid w:val="00432470"/>
    <w:rsid w:val="0043261C"/>
    <w:rsid w:val="00432700"/>
    <w:rsid w:val="00432BA0"/>
    <w:rsid w:val="004331A2"/>
    <w:rsid w:val="00434A1D"/>
    <w:rsid w:val="004355E6"/>
    <w:rsid w:val="00435D6C"/>
    <w:rsid w:val="004430EC"/>
    <w:rsid w:val="00444F8A"/>
    <w:rsid w:val="0044523D"/>
    <w:rsid w:val="004460A2"/>
    <w:rsid w:val="004466D3"/>
    <w:rsid w:val="0045115E"/>
    <w:rsid w:val="004511C8"/>
    <w:rsid w:val="00452618"/>
    <w:rsid w:val="0045411C"/>
    <w:rsid w:val="00454257"/>
    <w:rsid w:val="00456F78"/>
    <w:rsid w:val="00457C07"/>
    <w:rsid w:val="0046059A"/>
    <w:rsid w:val="00460AB4"/>
    <w:rsid w:val="00461DEF"/>
    <w:rsid w:val="0046299E"/>
    <w:rsid w:val="00463124"/>
    <w:rsid w:val="00463E23"/>
    <w:rsid w:val="00463EF0"/>
    <w:rsid w:val="00465DCD"/>
    <w:rsid w:val="004661DC"/>
    <w:rsid w:val="00466CD8"/>
    <w:rsid w:val="0046755B"/>
    <w:rsid w:val="00467B13"/>
    <w:rsid w:val="00470324"/>
    <w:rsid w:val="004703F5"/>
    <w:rsid w:val="004705D0"/>
    <w:rsid w:val="00471999"/>
    <w:rsid w:val="00473288"/>
    <w:rsid w:val="004738E5"/>
    <w:rsid w:val="00473D8E"/>
    <w:rsid w:val="00474596"/>
    <w:rsid w:val="004803D1"/>
    <w:rsid w:val="00482312"/>
    <w:rsid w:val="0048341E"/>
    <w:rsid w:val="004837D0"/>
    <w:rsid w:val="00483A85"/>
    <w:rsid w:val="00485A07"/>
    <w:rsid w:val="0048622A"/>
    <w:rsid w:val="00486618"/>
    <w:rsid w:val="004868D3"/>
    <w:rsid w:val="00486EF6"/>
    <w:rsid w:val="0048765E"/>
    <w:rsid w:val="00487790"/>
    <w:rsid w:val="004878A8"/>
    <w:rsid w:val="00487DA8"/>
    <w:rsid w:val="00487DAE"/>
    <w:rsid w:val="00490B7C"/>
    <w:rsid w:val="004912B6"/>
    <w:rsid w:val="004915BF"/>
    <w:rsid w:val="0049298B"/>
    <w:rsid w:val="00494EFF"/>
    <w:rsid w:val="0049515F"/>
    <w:rsid w:val="0049651A"/>
    <w:rsid w:val="00496DD9"/>
    <w:rsid w:val="004977FA"/>
    <w:rsid w:val="00497952"/>
    <w:rsid w:val="004A2CB1"/>
    <w:rsid w:val="004A3504"/>
    <w:rsid w:val="004A3A00"/>
    <w:rsid w:val="004A4565"/>
    <w:rsid w:val="004A5A9D"/>
    <w:rsid w:val="004A5FFD"/>
    <w:rsid w:val="004A6480"/>
    <w:rsid w:val="004A6557"/>
    <w:rsid w:val="004A7985"/>
    <w:rsid w:val="004B0928"/>
    <w:rsid w:val="004B265E"/>
    <w:rsid w:val="004B3D0F"/>
    <w:rsid w:val="004B40C7"/>
    <w:rsid w:val="004B55E8"/>
    <w:rsid w:val="004B5971"/>
    <w:rsid w:val="004B66D0"/>
    <w:rsid w:val="004C08B6"/>
    <w:rsid w:val="004C0BB2"/>
    <w:rsid w:val="004C10E4"/>
    <w:rsid w:val="004C24F9"/>
    <w:rsid w:val="004C3FC9"/>
    <w:rsid w:val="004C4BCC"/>
    <w:rsid w:val="004C5F72"/>
    <w:rsid w:val="004C6846"/>
    <w:rsid w:val="004C744C"/>
    <w:rsid w:val="004C7835"/>
    <w:rsid w:val="004C79D0"/>
    <w:rsid w:val="004C7AD0"/>
    <w:rsid w:val="004D267B"/>
    <w:rsid w:val="004D2DDD"/>
    <w:rsid w:val="004D30C9"/>
    <w:rsid w:val="004D3787"/>
    <w:rsid w:val="004D3E7E"/>
    <w:rsid w:val="004D401A"/>
    <w:rsid w:val="004D469F"/>
    <w:rsid w:val="004D478F"/>
    <w:rsid w:val="004D53B1"/>
    <w:rsid w:val="004D5514"/>
    <w:rsid w:val="004D62FD"/>
    <w:rsid w:val="004D6F3C"/>
    <w:rsid w:val="004D73F6"/>
    <w:rsid w:val="004D7A6F"/>
    <w:rsid w:val="004E00A6"/>
    <w:rsid w:val="004E0424"/>
    <w:rsid w:val="004E0FF1"/>
    <w:rsid w:val="004E245E"/>
    <w:rsid w:val="004E2E79"/>
    <w:rsid w:val="004E43B4"/>
    <w:rsid w:val="004E4A0F"/>
    <w:rsid w:val="004E5E78"/>
    <w:rsid w:val="004E65AE"/>
    <w:rsid w:val="004E6D35"/>
    <w:rsid w:val="004E7F44"/>
    <w:rsid w:val="004F115A"/>
    <w:rsid w:val="004F34A6"/>
    <w:rsid w:val="004F402B"/>
    <w:rsid w:val="004F43C0"/>
    <w:rsid w:val="004F45B9"/>
    <w:rsid w:val="004F5505"/>
    <w:rsid w:val="004F5818"/>
    <w:rsid w:val="004F6068"/>
    <w:rsid w:val="004F6095"/>
    <w:rsid w:val="004F63D1"/>
    <w:rsid w:val="004F66BA"/>
    <w:rsid w:val="00502BF4"/>
    <w:rsid w:val="005040C4"/>
    <w:rsid w:val="00504522"/>
    <w:rsid w:val="005046C0"/>
    <w:rsid w:val="005048B1"/>
    <w:rsid w:val="0050603E"/>
    <w:rsid w:val="005060A3"/>
    <w:rsid w:val="005066F1"/>
    <w:rsid w:val="00506D12"/>
    <w:rsid w:val="00507007"/>
    <w:rsid w:val="00510D0B"/>
    <w:rsid w:val="00510DA5"/>
    <w:rsid w:val="00512DD5"/>
    <w:rsid w:val="00514EEF"/>
    <w:rsid w:val="00516614"/>
    <w:rsid w:val="00517A3C"/>
    <w:rsid w:val="005204C5"/>
    <w:rsid w:val="00520AA9"/>
    <w:rsid w:val="00521437"/>
    <w:rsid w:val="0052201A"/>
    <w:rsid w:val="005222B2"/>
    <w:rsid w:val="005224F3"/>
    <w:rsid w:val="0052255B"/>
    <w:rsid w:val="00522614"/>
    <w:rsid w:val="00525147"/>
    <w:rsid w:val="00525FDA"/>
    <w:rsid w:val="00526ABE"/>
    <w:rsid w:val="00527C98"/>
    <w:rsid w:val="00530CFA"/>
    <w:rsid w:val="00531E2F"/>
    <w:rsid w:val="00532EAF"/>
    <w:rsid w:val="00533007"/>
    <w:rsid w:val="00533AD9"/>
    <w:rsid w:val="005344FB"/>
    <w:rsid w:val="00534FD4"/>
    <w:rsid w:val="00535533"/>
    <w:rsid w:val="005358D5"/>
    <w:rsid w:val="005359EF"/>
    <w:rsid w:val="005375A9"/>
    <w:rsid w:val="00537B03"/>
    <w:rsid w:val="0054008E"/>
    <w:rsid w:val="00541226"/>
    <w:rsid w:val="005419AD"/>
    <w:rsid w:val="00541A05"/>
    <w:rsid w:val="00542241"/>
    <w:rsid w:val="00542A4F"/>
    <w:rsid w:val="00542E24"/>
    <w:rsid w:val="005442A5"/>
    <w:rsid w:val="00544750"/>
    <w:rsid w:val="005451DC"/>
    <w:rsid w:val="0054585D"/>
    <w:rsid w:val="00550B86"/>
    <w:rsid w:val="00553E00"/>
    <w:rsid w:val="00554D54"/>
    <w:rsid w:val="005571AA"/>
    <w:rsid w:val="00557FE5"/>
    <w:rsid w:val="00560286"/>
    <w:rsid w:val="005631C2"/>
    <w:rsid w:val="00563313"/>
    <w:rsid w:val="00563815"/>
    <w:rsid w:val="00563D04"/>
    <w:rsid w:val="00564D76"/>
    <w:rsid w:val="005654F3"/>
    <w:rsid w:val="005668DF"/>
    <w:rsid w:val="00566D07"/>
    <w:rsid w:val="00567240"/>
    <w:rsid w:val="00567A2B"/>
    <w:rsid w:val="00570CF0"/>
    <w:rsid w:val="00570F99"/>
    <w:rsid w:val="005711A1"/>
    <w:rsid w:val="00572857"/>
    <w:rsid w:val="005741F0"/>
    <w:rsid w:val="005746B4"/>
    <w:rsid w:val="00574A74"/>
    <w:rsid w:val="00575238"/>
    <w:rsid w:val="00575442"/>
    <w:rsid w:val="005759CB"/>
    <w:rsid w:val="00577644"/>
    <w:rsid w:val="00580613"/>
    <w:rsid w:val="005808FC"/>
    <w:rsid w:val="00581A7B"/>
    <w:rsid w:val="00582095"/>
    <w:rsid w:val="00582588"/>
    <w:rsid w:val="005844B4"/>
    <w:rsid w:val="0058461B"/>
    <w:rsid w:val="00584ADA"/>
    <w:rsid w:val="00590F3D"/>
    <w:rsid w:val="0059229E"/>
    <w:rsid w:val="00592F32"/>
    <w:rsid w:val="00594026"/>
    <w:rsid w:val="005943C4"/>
    <w:rsid w:val="0059447F"/>
    <w:rsid w:val="0059452B"/>
    <w:rsid w:val="00594A9D"/>
    <w:rsid w:val="00595DF7"/>
    <w:rsid w:val="00597E82"/>
    <w:rsid w:val="005A0FCE"/>
    <w:rsid w:val="005A1466"/>
    <w:rsid w:val="005B027D"/>
    <w:rsid w:val="005B1E68"/>
    <w:rsid w:val="005B1F33"/>
    <w:rsid w:val="005B3B16"/>
    <w:rsid w:val="005B4F4D"/>
    <w:rsid w:val="005B62F8"/>
    <w:rsid w:val="005B66FE"/>
    <w:rsid w:val="005C0515"/>
    <w:rsid w:val="005C05B0"/>
    <w:rsid w:val="005C0B94"/>
    <w:rsid w:val="005C2358"/>
    <w:rsid w:val="005C2A5C"/>
    <w:rsid w:val="005C2BA6"/>
    <w:rsid w:val="005C3DA8"/>
    <w:rsid w:val="005C53E9"/>
    <w:rsid w:val="005C5869"/>
    <w:rsid w:val="005C5CD0"/>
    <w:rsid w:val="005C5FCB"/>
    <w:rsid w:val="005C5FF9"/>
    <w:rsid w:val="005C7575"/>
    <w:rsid w:val="005C76EF"/>
    <w:rsid w:val="005D1C0F"/>
    <w:rsid w:val="005D1E1A"/>
    <w:rsid w:val="005D2588"/>
    <w:rsid w:val="005D2D1B"/>
    <w:rsid w:val="005D3579"/>
    <w:rsid w:val="005D5255"/>
    <w:rsid w:val="005D5CCB"/>
    <w:rsid w:val="005D5F95"/>
    <w:rsid w:val="005D613D"/>
    <w:rsid w:val="005D651A"/>
    <w:rsid w:val="005D6560"/>
    <w:rsid w:val="005D718D"/>
    <w:rsid w:val="005D73CB"/>
    <w:rsid w:val="005D7E4E"/>
    <w:rsid w:val="005D7F39"/>
    <w:rsid w:val="005E2241"/>
    <w:rsid w:val="005E2E98"/>
    <w:rsid w:val="005E36FC"/>
    <w:rsid w:val="005E4934"/>
    <w:rsid w:val="005F001F"/>
    <w:rsid w:val="005F075A"/>
    <w:rsid w:val="005F27E4"/>
    <w:rsid w:val="005F2D65"/>
    <w:rsid w:val="005F2E15"/>
    <w:rsid w:val="005F4274"/>
    <w:rsid w:val="005F4D35"/>
    <w:rsid w:val="005F5B56"/>
    <w:rsid w:val="005F6986"/>
    <w:rsid w:val="005F6A52"/>
    <w:rsid w:val="005F6D73"/>
    <w:rsid w:val="005F78FB"/>
    <w:rsid w:val="00600395"/>
    <w:rsid w:val="006029A6"/>
    <w:rsid w:val="00602B3C"/>
    <w:rsid w:val="00603D0D"/>
    <w:rsid w:val="00604E3D"/>
    <w:rsid w:val="00606337"/>
    <w:rsid w:val="00606FD6"/>
    <w:rsid w:val="00607F2C"/>
    <w:rsid w:val="006104D3"/>
    <w:rsid w:val="00611A0D"/>
    <w:rsid w:val="00612CB3"/>
    <w:rsid w:val="006146E4"/>
    <w:rsid w:val="00614EE5"/>
    <w:rsid w:val="00615327"/>
    <w:rsid w:val="00615573"/>
    <w:rsid w:val="00616ACC"/>
    <w:rsid w:val="00616D24"/>
    <w:rsid w:val="00621115"/>
    <w:rsid w:val="00621409"/>
    <w:rsid w:val="006217D4"/>
    <w:rsid w:val="00625334"/>
    <w:rsid w:val="006256A3"/>
    <w:rsid w:val="0062689B"/>
    <w:rsid w:val="00626BB9"/>
    <w:rsid w:val="00630AE0"/>
    <w:rsid w:val="0063105C"/>
    <w:rsid w:val="006317AC"/>
    <w:rsid w:val="00633467"/>
    <w:rsid w:val="006337DC"/>
    <w:rsid w:val="00635192"/>
    <w:rsid w:val="006409F7"/>
    <w:rsid w:val="006409FF"/>
    <w:rsid w:val="00640EB6"/>
    <w:rsid w:val="00641A13"/>
    <w:rsid w:val="00643841"/>
    <w:rsid w:val="00643CD6"/>
    <w:rsid w:val="00643FD0"/>
    <w:rsid w:val="006444F7"/>
    <w:rsid w:val="0064456E"/>
    <w:rsid w:val="0064460F"/>
    <w:rsid w:val="00644F1E"/>
    <w:rsid w:val="006503CC"/>
    <w:rsid w:val="00650FED"/>
    <w:rsid w:val="0065222D"/>
    <w:rsid w:val="00652409"/>
    <w:rsid w:val="00652D49"/>
    <w:rsid w:val="0065304B"/>
    <w:rsid w:val="00653717"/>
    <w:rsid w:val="0065386E"/>
    <w:rsid w:val="00654588"/>
    <w:rsid w:val="006547C2"/>
    <w:rsid w:val="00656C2C"/>
    <w:rsid w:val="00656C62"/>
    <w:rsid w:val="00660431"/>
    <w:rsid w:val="006610FA"/>
    <w:rsid w:val="00661B31"/>
    <w:rsid w:val="00661EDB"/>
    <w:rsid w:val="00661F84"/>
    <w:rsid w:val="00662108"/>
    <w:rsid w:val="00663132"/>
    <w:rsid w:val="006649CE"/>
    <w:rsid w:val="00665F98"/>
    <w:rsid w:val="006664B2"/>
    <w:rsid w:val="00666778"/>
    <w:rsid w:val="0066771D"/>
    <w:rsid w:val="00671903"/>
    <w:rsid w:val="0067413C"/>
    <w:rsid w:val="00677B94"/>
    <w:rsid w:val="0068036F"/>
    <w:rsid w:val="006843B2"/>
    <w:rsid w:val="00684ACE"/>
    <w:rsid w:val="00684BB3"/>
    <w:rsid w:val="00685271"/>
    <w:rsid w:val="00685340"/>
    <w:rsid w:val="0068558E"/>
    <w:rsid w:val="006873B5"/>
    <w:rsid w:val="006877AB"/>
    <w:rsid w:val="00690E6E"/>
    <w:rsid w:val="00691013"/>
    <w:rsid w:val="00691E83"/>
    <w:rsid w:val="006931E7"/>
    <w:rsid w:val="00695549"/>
    <w:rsid w:val="006958ED"/>
    <w:rsid w:val="006958F6"/>
    <w:rsid w:val="00696914"/>
    <w:rsid w:val="00697589"/>
    <w:rsid w:val="006A07E1"/>
    <w:rsid w:val="006A2684"/>
    <w:rsid w:val="006A3AC2"/>
    <w:rsid w:val="006A43E9"/>
    <w:rsid w:val="006A53B8"/>
    <w:rsid w:val="006A6780"/>
    <w:rsid w:val="006A701A"/>
    <w:rsid w:val="006A7274"/>
    <w:rsid w:val="006B057B"/>
    <w:rsid w:val="006B184A"/>
    <w:rsid w:val="006B3F2D"/>
    <w:rsid w:val="006B41DA"/>
    <w:rsid w:val="006B4B6C"/>
    <w:rsid w:val="006B4BDE"/>
    <w:rsid w:val="006B7537"/>
    <w:rsid w:val="006B7B7B"/>
    <w:rsid w:val="006B7C93"/>
    <w:rsid w:val="006B7CBC"/>
    <w:rsid w:val="006C0C11"/>
    <w:rsid w:val="006C0FBA"/>
    <w:rsid w:val="006C12D3"/>
    <w:rsid w:val="006C1477"/>
    <w:rsid w:val="006C201D"/>
    <w:rsid w:val="006C20C2"/>
    <w:rsid w:val="006C3171"/>
    <w:rsid w:val="006C3DF1"/>
    <w:rsid w:val="006C3ED1"/>
    <w:rsid w:val="006C58C4"/>
    <w:rsid w:val="006C6371"/>
    <w:rsid w:val="006C66C6"/>
    <w:rsid w:val="006C6A91"/>
    <w:rsid w:val="006C6AFC"/>
    <w:rsid w:val="006D05DE"/>
    <w:rsid w:val="006D1399"/>
    <w:rsid w:val="006D272E"/>
    <w:rsid w:val="006D2C71"/>
    <w:rsid w:val="006D306B"/>
    <w:rsid w:val="006D3373"/>
    <w:rsid w:val="006D35C3"/>
    <w:rsid w:val="006D44AD"/>
    <w:rsid w:val="006D5806"/>
    <w:rsid w:val="006D6026"/>
    <w:rsid w:val="006D604A"/>
    <w:rsid w:val="006D6CF8"/>
    <w:rsid w:val="006D7C6E"/>
    <w:rsid w:val="006D7FE7"/>
    <w:rsid w:val="006E0ACF"/>
    <w:rsid w:val="006E1BD7"/>
    <w:rsid w:val="006E2C8A"/>
    <w:rsid w:val="006E2E97"/>
    <w:rsid w:val="006E3B85"/>
    <w:rsid w:val="006E525D"/>
    <w:rsid w:val="006E5386"/>
    <w:rsid w:val="006E55F2"/>
    <w:rsid w:val="006E6C0D"/>
    <w:rsid w:val="006E74E5"/>
    <w:rsid w:val="006F0217"/>
    <w:rsid w:val="006F038F"/>
    <w:rsid w:val="006F0EFF"/>
    <w:rsid w:val="006F1844"/>
    <w:rsid w:val="006F1AB8"/>
    <w:rsid w:val="006F4420"/>
    <w:rsid w:val="006F4BFC"/>
    <w:rsid w:val="006F4F1A"/>
    <w:rsid w:val="006F55D9"/>
    <w:rsid w:val="006F57A4"/>
    <w:rsid w:val="006F7952"/>
    <w:rsid w:val="007011B0"/>
    <w:rsid w:val="00701DE0"/>
    <w:rsid w:val="0070230A"/>
    <w:rsid w:val="007024B7"/>
    <w:rsid w:val="007035A2"/>
    <w:rsid w:val="0070458F"/>
    <w:rsid w:val="0070481E"/>
    <w:rsid w:val="00705783"/>
    <w:rsid w:val="0070589C"/>
    <w:rsid w:val="00705CB1"/>
    <w:rsid w:val="00710A37"/>
    <w:rsid w:val="0071272A"/>
    <w:rsid w:val="007127AF"/>
    <w:rsid w:val="007127C5"/>
    <w:rsid w:val="00713CD4"/>
    <w:rsid w:val="00713D88"/>
    <w:rsid w:val="00715B15"/>
    <w:rsid w:val="00715F5E"/>
    <w:rsid w:val="0071631F"/>
    <w:rsid w:val="0072020C"/>
    <w:rsid w:val="00721154"/>
    <w:rsid w:val="00721B09"/>
    <w:rsid w:val="00721E6F"/>
    <w:rsid w:val="007223DE"/>
    <w:rsid w:val="0072278A"/>
    <w:rsid w:val="00725354"/>
    <w:rsid w:val="00725B4C"/>
    <w:rsid w:val="0072695A"/>
    <w:rsid w:val="00727EAB"/>
    <w:rsid w:val="00730B1D"/>
    <w:rsid w:val="007337C0"/>
    <w:rsid w:val="00733805"/>
    <w:rsid w:val="00733811"/>
    <w:rsid w:val="00734154"/>
    <w:rsid w:val="00734BC2"/>
    <w:rsid w:val="007377F4"/>
    <w:rsid w:val="00740E9B"/>
    <w:rsid w:val="0074229F"/>
    <w:rsid w:val="00744062"/>
    <w:rsid w:val="00744F23"/>
    <w:rsid w:val="00745134"/>
    <w:rsid w:val="0074520E"/>
    <w:rsid w:val="007458C6"/>
    <w:rsid w:val="00745957"/>
    <w:rsid w:val="00746DB8"/>
    <w:rsid w:val="00747086"/>
    <w:rsid w:val="00747A68"/>
    <w:rsid w:val="007502F7"/>
    <w:rsid w:val="00750BFE"/>
    <w:rsid w:val="007513C4"/>
    <w:rsid w:val="0075208E"/>
    <w:rsid w:val="00752F0E"/>
    <w:rsid w:val="00755966"/>
    <w:rsid w:val="007573DA"/>
    <w:rsid w:val="00757B15"/>
    <w:rsid w:val="00760028"/>
    <w:rsid w:val="00760378"/>
    <w:rsid w:val="007603C7"/>
    <w:rsid w:val="00760B9B"/>
    <w:rsid w:val="0076101A"/>
    <w:rsid w:val="00762A47"/>
    <w:rsid w:val="00762A6F"/>
    <w:rsid w:val="00762D31"/>
    <w:rsid w:val="00762E05"/>
    <w:rsid w:val="00763414"/>
    <w:rsid w:val="00763633"/>
    <w:rsid w:val="00764924"/>
    <w:rsid w:val="007654E1"/>
    <w:rsid w:val="00765865"/>
    <w:rsid w:val="00766145"/>
    <w:rsid w:val="00767296"/>
    <w:rsid w:val="00767C42"/>
    <w:rsid w:val="0077098D"/>
    <w:rsid w:val="00770C33"/>
    <w:rsid w:val="00772775"/>
    <w:rsid w:val="007733CF"/>
    <w:rsid w:val="00773B83"/>
    <w:rsid w:val="0077483F"/>
    <w:rsid w:val="007749C4"/>
    <w:rsid w:val="00774A7D"/>
    <w:rsid w:val="007753C9"/>
    <w:rsid w:val="007756B5"/>
    <w:rsid w:val="007757EC"/>
    <w:rsid w:val="00775844"/>
    <w:rsid w:val="00777365"/>
    <w:rsid w:val="007774F0"/>
    <w:rsid w:val="00777B55"/>
    <w:rsid w:val="00777C99"/>
    <w:rsid w:val="00781243"/>
    <w:rsid w:val="00781B8D"/>
    <w:rsid w:val="00783125"/>
    <w:rsid w:val="00783900"/>
    <w:rsid w:val="00783A0E"/>
    <w:rsid w:val="00783C71"/>
    <w:rsid w:val="00783F8B"/>
    <w:rsid w:val="007848EB"/>
    <w:rsid w:val="0078551B"/>
    <w:rsid w:val="00785C0F"/>
    <w:rsid w:val="00785EAF"/>
    <w:rsid w:val="00785F21"/>
    <w:rsid w:val="007860B4"/>
    <w:rsid w:val="007863CD"/>
    <w:rsid w:val="00787143"/>
    <w:rsid w:val="007875C8"/>
    <w:rsid w:val="0078768E"/>
    <w:rsid w:val="007876A7"/>
    <w:rsid w:val="00787844"/>
    <w:rsid w:val="00787C48"/>
    <w:rsid w:val="00787FEC"/>
    <w:rsid w:val="007904A5"/>
    <w:rsid w:val="00790B1C"/>
    <w:rsid w:val="007911F4"/>
    <w:rsid w:val="00791246"/>
    <w:rsid w:val="00791F0C"/>
    <w:rsid w:val="007921D2"/>
    <w:rsid w:val="0079268B"/>
    <w:rsid w:val="007949B8"/>
    <w:rsid w:val="00794BB1"/>
    <w:rsid w:val="00795250"/>
    <w:rsid w:val="00795D8B"/>
    <w:rsid w:val="00796B4E"/>
    <w:rsid w:val="007979C6"/>
    <w:rsid w:val="00797C42"/>
    <w:rsid w:val="007A03B7"/>
    <w:rsid w:val="007A08F6"/>
    <w:rsid w:val="007A3502"/>
    <w:rsid w:val="007A3B4B"/>
    <w:rsid w:val="007A42F3"/>
    <w:rsid w:val="007A48B3"/>
    <w:rsid w:val="007A4A1E"/>
    <w:rsid w:val="007A4FA5"/>
    <w:rsid w:val="007A51DC"/>
    <w:rsid w:val="007A52C9"/>
    <w:rsid w:val="007A653B"/>
    <w:rsid w:val="007A67BB"/>
    <w:rsid w:val="007A6A86"/>
    <w:rsid w:val="007A730E"/>
    <w:rsid w:val="007A752A"/>
    <w:rsid w:val="007B19D1"/>
    <w:rsid w:val="007B1CBA"/>
    <w:rsid w:val="007B28AE"/>
    <w:rsid w:val="007B2A09"/>
    <w:rsid w:val="007B44D9"/>
    <w:rsid w:val="007B56AD"/>
    <w:rsid w:val="007B6460"/>
    <w:rsid w:val="007B7C35"/>
    <w:rsid w:val="007B7D02"/>
    <w:rsid w:val="007C0A1B"/>
    <w:rsid w:val="007C1492"/>
    <w:rsid w:val="007C2738"/>
    <w:rsid w:val="007C2B07"/>
    <w:rsid w:val="007C4339"/>
    <w:rsid w:val="007C49BF"/>
    <w:rsid w:val="007C4F1E"/>
    <w:rsid w:val="007C525C"/>
    <w:rsid w:val="007C5465"/>
    <w:rsid w:val="007C60C9"/>
    <w:rsid w:val="007C7E19"/>
    <w:rsid w:val="007D0215"/>
    <w:rsid w:val="007D0C78"/>
    <w:rsid w:val="007D101A"/>
    <w:rsid w:val="007D1654"/>
    <w:rsid w:val="007D1E6D"/>
    <w:rsid w:val="007D2A8C"/>
    <w:rsid w:val="007D3148"/>
    <w:rsid w:val="007D3212"/>
    <w:rsid w:val="007D3FF1"/>
    <w:rsid w:val="007D4758"/>
    <w:rsid w:val="007D492F"/>
    <w:rsid w:val="007D4F7D"/>
    <w:rsid w:val="007D50F4"/>
    <w:rsid w:val="007D5611"/>
    <w:rsid w:val="007D6A8B"/>
    <w:rsid w:val="007D6BB4"/>
    <w:rsid w:val="007D78D8"/>
    <w:rsid w:val="007E0570"/>
    <w:rsid w:val="007E0730"/>
    <w:rsid w:val="007E2B73"/>
    <w:rsid w:val="007E4590"/>
    <w:rsid w:val="007E4B5E"/>
    <w:rsid w:val="007E505B"/>
    <w:rsid w:val="007E74B7"/>
    <w:rsid w:val="007F0360"/>
    <w:rsid w:val="007F1877"/>
    <w:rsid w:val="007F1C05"/>
    <w:rsid w:val="007F37CF"/>
    <w:rsid w:val="007F3B9D"/>
    <w:rsid w:val="007F43A4"/>
    <w:rsid w:val="007F490D"/>
    <w:rsid w:val="007F4BAC"/>
    <w:rsid w:val="007F50A5"/>
    <w:rsid w:val="007F60AF"/>
    <w:rsid w:val="007F70B6"/>
    <w:rsid w:val="007F78A6"/>
    <w:rsid w:val="007F7E9E"/>
    <w:rsid w:val="0080092C"/>
    <w:rsid w:val="008010CF"/>
    <w:rsid w:val="0080122B"/>
    <w:rsid w:val="008028B9"/>
    <w:rsid w:val="00803ED2"/>
    <w:rsid w:val="00803F51"/>
    <w:rsid w:val="00805B82"/>
    <w:rsid w:val="00806AFC"/>
    <w:rsid w:val="00806F31"/>
    <w:rsid w:val="008071C7"/>
    <w:rsid w:val="00807370"/>
    <w:rsid w:val="00807574"/>
    <w:rsid w:val="00807933"/>
    <w:rsid w:val="00807DDD"/>
    <w:rsid w:val="00807E79"/>
    <w:rsid w:val="00807F7E"/>
    <w:rsid w:val="0081004C"/>
    <w:rsid w:val="008113AD"/>
    <w:rsid w:val="00811F2B"/>
    <w:rsid w:val="00815ADA"/>
    <w:rsid w:val="00815D35"/>
    <w:rsid w:val="008166F7"/>
    <w:rsid w:val="00816A35"/>
    <w:rsid w:val="0081700E"/>
    <w:rsid w:val="008174DB"/>
    <w:rsid w:val="00822687"/>
    <w:rsid w:val="00823636"/>
    <w:rsid w:val="0082382C"/>
    <w:rsid w:val="00824B06"/>
    <w:rsid w:val="0082520A"/>
    <w:rsid w:val="008265CD"/>
    <w:rsid w:val="0082684A"/>
    <w:rsid w:val="00827200"/>
    <w:rsid w:val="00827E41"/>
    <w:rsid w:val="008339D6"/>
    <w:rsid w:val="00834112"/>
    <w:rsid w:val="008348F8"/>
    <w:rsid w:val="008355CC"/>
    <w:rsid w:val="008377CE"/>
    <w:rsid w:val="008401A0"/>
    <w:rsid w:val="00840B6E"/>
    <w:rsid w:val="00840CF1"/>
    <w:rsid w:val="00843D25"/>
    <w:rsid w:val="00844D2E"/>
    <w:rsid w:val="0084529C"/>
    <w:rsid w:val="008459E9"/>
    <w:rsid w:val="00845B12"/>
    <w:rsid w:val="0084714B"/>
    <w:rsid w:val="00850166"/>
    <w:rsid w:val="00850F00"/>
    <w:rsid w:val="008514F1"/>
    <w:rsid w:val="00852550"/>
    <w:rsid w:val="00853AC8"/>
    <w:rsid w:val="00853FF1"/>
    <w:rsid w:val="00855019"/>
    <w:rsid w:val="00856CDE"/>
    <w:rsid w:val="00856F53"/>
    <w:rsid w:val="0085796D"/>
    <w:rsid w:val="00857B7A"/>
    <w:rsid w:val="008603D3"/>
    <w:rsid w:val="00861102"/>
    <w:rsid w:val="008620D3"/>
    <w:rsid w:val="00862C2B"/>
    <w:rsid w:val="00862F3B"/>
    <w:rsid w:val="0086416A"/>
    <w:rsid w:val="0086418D"/>
    <w:rsid w:val="00864D83"/>
    <w:rsid w:val="00865061"/>
    <w:rsid w:val="0086514C"/>
    <w:rsid w:val="00865B07"/>
    <w:rsid w:val="00866372"/>
    <w:rsid w:val="0086674B"/>
    <w:rsid w:val="00866BE6"/>
    <w:rsid w:val="00870577"/>
    <w:rsid w:val="00870EE3"/>
    <w:rsid w:val="00874C5F"/>
    <w:rsid w:val="00874F9F"/>
    <w:rsid w:val="00877990"/>
    <w:rsid w:val="008807F6"/>
    <w:rsid w:val="00881F13"/>
    <w:rsid w:val="008846A6"/>
    <w:rsid w:val="00884BD5"/>
    <w:rsid w:val="00884D96"/>
    <w:rsid w:val="00884F63"/>
    <w:rsid w:val="00884F79"/>
    <w:rsid w:val="0088577D"/>
    <w:rsid w:val="00887A32"/>
    <w:rsid w:val="00890397"/>
    <w:rsid w:val="00891159"/>
    <w:rsid w:val="0089148B"/>
    <w:rsid w:val="008920CD"/>
    <w:rsid w:val="0089235D"/>
    <w:rsid w:val="0089291C"/>
    <w:rsid w:val="00895AFD"/>
    <w:rsid w:val="00895B21"/>
    <w:rsid w:val="00895C84"/>
    <w:rsid w:val="00895F2A"/>
    <w:rsid w:val="008A1BC1"/>
    <w:rsid w:val="008A28B4"/>
    <w:rsid w:val="008A29F0"/>
    <w:rsid w:val="008A2C7B"/>
    <w:rsid w:val="008A30E2"/>
    <w:rsid w:val="008A3ED8"/>
    <w:rsid w:val="008A43EA"/>
    <w:rsid w:val="008A470F"/>
    <w:rsid w:val="008A5870"/>
    <w:rsid w:val="008A6792"/>
    <w:rsid w:val="008A6F14"/>
    <w:rsid w:val="008A6F42"/>
    <w:rsid w:val="008A7A44"/>
    <w:rsid w:val="008B0852"/>
    <w:rsid w:val="008B0899"/>
    <w:rsid w:val="008B1027"/>
    <w:rsid w:val="008B3057"/>
    <w:rsid w:val="008B392B"/>
    <w:rsid w:val="008B47F0"/>
    <w:rsid w:val="008B4F8E"/>
    <w:rsid w:val="008B5B0D"/>
    <w:rsid w:val="008B5C4B"/>
    <w:rsid w:val="008B6D80"/>
    <w:rsid w:val="008C026A"/>
    <w:rsid w:val="008C129C"/>
    <w:rsid w:val="008C160C"/>
    <w:rsid w:val="008C1697"/>
    <w:rsid w:val="008C1B17"/>
    <w:rsid w:val="008C1E17"/>
    <w:rsid w:val="008C21F1"/>
    <w:rsid w:val="008C256D"/>
    <w:rsid w:val="008C407D"/>
    <w:rsid w:val="008C40B3"/>
    <w:rsid w:val="008C6AAE"/>
    <w:rsid w:val="008D00F3"/>
    <w:rsid w:val="008D07A7"/>
    <w:rsid w:val="008D0A88"/>
    <w:rsid w:val="008D4437"/>
    <w:rsid w:val="008D51E2"/>
    <w:rsid w:val="008D6ACB"/>
    <w:rsid w:val="008D6D00"/>
    <w:rsid w:val="008D762B"/>
    <w:rsid w:val="008D76D5"/>
    <w:rsid w:val="008E1A92"/>
    <w:rsid w:val="008E1C3A"/>
    <w:rsid w:val="008E2B69"/>
    <w:rsid w:val="008E363B"/>
    <w:rsid w:val="008E40E7"/>
    <w:rsid w:val="008E53E5"/>
    <w:rsid w:val="008E6905"/>
    <w:rsid w:val="008E73A5"/>
    <w:rsid w:val="008F08EC"/>
    <w:rsid w:val="008F1CC7"/>
    <w:rsid w:val="008F1F73"/>
    <w:rsid w:val="008F3270"/>
    <w:rsid w:val="008F357F"/>
    <w:rsid w:val="008F3E8D"/>
    <w:rsid w:val="008F59FA"/>
    <w:rsid w:val="008F5B96"/>
    <w:rsid w:val="008F60B7"/>
    <w:rsid w:val="008F6AD2"/>
    <w:rsid w:val="008F6B8D"/>
    <w:rsid w:val="008F7018"/>
    <w:rsid w:val="008F7441"/>
    <w:rsid w:val="008F76E0"/>
    <w:rsid w:val="009015FF"/>
    <w:rsid w:val="009016DD"/>
    <w:rsid w:val="00902435"/>
    <w:rsid w:val="00903957"/>
    <w:rsid w:val="00904CB4"/>
    <w:rsid w:val="0090541E"/>
    <w:rsid w:val="009055C8"/>
    <w:rsid w:val="00906C2A"/>
    <w:rsid w:val="00912CCB"/>
    <w:rsid w:val="009130E1"/>
    <w:rsid w:val="00913585"/>
    <w:rsid w:val="0091488F"/>
    <w:rsid w:val="00914B17"/>
    <w:rsid w:val="00915265"/>
    <w:rsid w:val="00915352"/>
    <w:rsid w:val="0091575C"/>
    <w:rsid w:val="00916249"/>
    <w:rsid w:val="0091633C"/>
    <w:rsid w:val="009165DB"/>
    <w:rsid w:val="00921042"/>
    <w:rsid w:val="00922810"/>
    <w:rsid w:val="0092428C"/>
    <w:rsid w:val="00924D37"/>
    <w:rsid w:val="0092533D"/>
    <w:rsid w:val="0092654B"/>
    <w:rsid w:val="00926D38"/>
    <w:rsid w:val="00927669"/>
    <w:rsid w:val="009300D6"/>
    <w:rsid w:val="009301EB"/>
    <w:rsid w:val="00930A6C"/>
    <w:rsid w:val="00930B52"/>
    <w:rsid w:val="009326C7"/>
    <w:rsid w:val="009326FB"/>
    <w:rsid w:val="0093282D"/>
    <w:rsid w:val="009333A3"/>
    <w:rsid w:val="009333F2"/>
    <w:rsid w:val="0093529D"/>
    <w:rsid w:val="00935C5D"/>
    <w:rsid w:val="00935CE0"/>
    <w:rsid w:val="00937265"/>
    <w:rsid w:val="00937F30"/>
    <w:rsid w:val="009406BA"/>
    <w:rsid w:val="00940AC7"/>
    <w:rsid w:val="00942114"/>
    <w:rsid w:val="00942B06"/>
    <w:rsid w:val="00942DF9"/>
    <w:rsid w:val="00943520"/>
    <w:rsid w:val="0094468E"/>
    <w:rsid w:val="00946E92"/>
    <w:rsid w:val="0094700D"/>
    <w:rsid w:val="00947291"/>
    <w:rsid w:val="00950CA5"/>
    <w:rsid w:val="00952D10"/>
    <w:rsid w:val="009541E8"/>
    <w:rsid w:val="009548AF"/>
    <w:rsid w:val="00954AE2"/>
    <w:rsid w:val="009552E3"/>
    <w:rsid w:val="00955DC4"/>
    <w:rsid w:val="00956009"/>
    <w:rsid w:val="00956424"/>
    <w:rsid w:val="009566DE"/>
    <w:rsid w:val="00956B7F"/>
    <w:rsid w:val="0095733F"/>
    <w:rsid w:val="0095753F"/>
    <w:rsid w:val="009601AF"/>
    <w:rsid w:val="0096175A"/>
    <w:rsid w:val="00962A2B"/>
    <w:rsid w:val="00963295"/>
    <w:rsid w:val="00964C36"/>
    <w:rsid w:val="009654DC"/>
    <w:rsid w:val="00965CDB"/>
    <w:rsid w:val="009660ED"/>
    <w:rsid w:val="009662D7"/>
    <w:rsid w:val="00967999"/>
    <w:rsid w:val="00967CA7"/>
    <w:rsid w:val="009737B8"/>
    <w:rsid w:val="009759B2"/>
    <w:rsid w:val="00975A3F"/>
    <w:rsid w:val="00976125"/>
    <w:rsid w:val="00977878"/>
    <w:rsid w:val="0098011A"/>
    <w:rsid w:val="00980283"/>
    <w:rsid w:val="00980627"/>
    <w:rsid w:val="009817D9"/>
    <w:rsid w:val="00983980"/>
    <w:rsid w:val="00983A1B"/>
    <w:rsid w:val="00983F0D"/>
    <w:rsid w:val="00984146"/>
    <w:rsid w:val="009852A5"/>
    <w:rsid w:val="009856E1"/>
    <w:rsid w:val="00985BA8"/>
    <w:rsid w:val="009868AD"/>
    <w:rsid w:val="00987119"/>
    <w:rsid w:val="00987181"/>
    <w:rsid w:val="00990669"/>
    <w:rsid w:val="009907C0"/>
    <w:rsid w:val="0099111E"/>
    <w:rsid w:val="00991357"/>
    <w:rsid w:val="009913F3"/>
    <w:rsid w:val="009914F9"/>
    <w:rsid w:val="0099168B"/>
    <w:rsid w:val="00991885"/>
    <w:rsid w:val="00991C0B"/>
    <w:rsid w:val="00991CFB"/>
    <w:rsid w:val="00992F79"/>
    <w:rsid w:val="00992FB8"/>
    <w:rsid w:val="009948F1"/>
    <w:rsid w:val="009950B0"/>
    <w:rsid w:val="0099582E"/>
    <w:rsid w:val="00995BB9"/>
    <w:rsid w:val="009963C8"/>
    <w:rsid w:val="009969BB"/>
    <w:rsid w:val="009974DB"/>
    <w:rsid w:val="009A108B"/>
    <w:rsid w:val="009A3A84"/>
    <w:rsid w:val="009A45F6"/>
    <w:rsid w:val="009A53BE"/>
    <w:rsid w:val="009A6657"/>
    <w:rsid w:val="009B13CD"/>
    <w:rsid w:val="009B183B"/>
    <w:rsid w:val="009B2837"/>
    <w:rsid w:val="009B40AD"/>
    <w:rsid w:val="009B4B6E"/>
    <w:rsid w:val="009B4CD4"/>
    <w:rsid w:val="009B5059"/>
    <w:rsid w:val="009C106D"/>
    <w:rsid w:val="009C4248"/>
    <w:rsid w:val="009C4D97"/>
    <w:rsid w:val="009C5C6A"/>
    <w:rsid w:val="009C6C7F"/>
    <w:rsid w:val="009C6E82"/>
    <w:rsid w:val="009C73C6"/>
    <w:rsid w:val="009C774F"/>
    <w:rsid w:val="009C77CA"/>
    <w:rsid w:val="009D0033"/>
    <w:rsid w:val="009D059A"/>
    <w:rsid w:val="009D08EE"/>
    <w:rsid w:val="009D1AE3"/>
    <w:rsid w:val="009D2CB6"/>
    <w:rsid w:val="009D3EE0"/>
    <w:rsid w:val="009D46D4"/>
    <w:rsid w:val="009D4C4A"/>
    <w:rsid w:val="009D4D8D"/>
    <w:rsid w:val="009D76E9"/>
    <w:rsid w:val="009D7AF8"/>
    <w:rsid w:val="009D7CF4"/>
    <w:rsid w:val="009D7F42"/>
    <w:rsid w:val="009E23B1"/>
    <w:rsid w:val="009E2A12"/>
    <w:rsid w:val="009E3F7B"/>
    <w:rsid w:val="009E445D"/>
    <w:rsid w:val="009E5867"/>
    <w:rsid w:val="009E5D80"/>
    <w:rsid w:val="009E6021"/>
    <w:rsid w:val="009E6121"/>
    <w:rsid w:val="009E6662"/>
    <w:rsid w:val="009E6C9F"/>
    <w:rsid w:val="009E7015"/>
    <w:rsid w:val="009E7EB4"/>
    <w:rsid w:val="009F02A0"/>
    <w:rsid w:val="009F0EC2"/>
    <w:rsid w:val="009F177D"/>
    <w:rsid w:val="009F4587"/>
    <w:rsid w:val="009F4A48"/>
    <w:rsid w:val="009F5308"/>
    <w:rsid w:val="009F5DC3"/>
    <w:rsid w:val="009F5E48"/>
    <w:rsid w:val="009F6B85"/>
    <w:rsid w:val="009F73A5"/>
    <w:rsid w:val="009F77B3"/>
    <w:rsid w:val="00A02548"/>
    <w:rsid w:val="00A04AD3"/>
    <w:rsid w:val="00A05468"/>
    <w:rsid w:val="00A05FC0"/>
    <w:rsid w:val="00A06602"/>
    <w:rsid w:val="00A072E0"/>
    <w:rsid w:val="00A073B9"/>
    <w:rsid w:val="00A07FB6"/>
    <w:rsid w:val="00A11D02"/>
    <w:rsid w:val="00A11F46"/>
    <w:rsid w:val="00A12A25"/>
    <w:rsid w:val="00A12D34"/>
    <w:rsid w:val="00A153D8"/>
    <w:rsid w:val="00A1575A"/>
    <w:rsid w:val="00A158A4"/>
    <w:rsid w:val="00A15D6D"/>
    <w:rsid w:val="00A176C7"/>
    <w:rsid w:val="00A20155"/>
    <w:rsid w:val="00A20C8C"/>
    <w:rsid w:val="00A222E9"/>
    <w:rsid w:val="00A23180"/>
    <w:rsid w:val="00A2339C"/>
    <w:rsid w:val="00A23C70"/>
    <w:rsid w:val="00A23DA0"/>
    <w:rsid w:val="00A249EA"/>
    <w:rsid w:val="00A26334"/>
    <w:rsid w:val="00A26CA0"/>
    <w:rsid w:val="00A27EFE"/>
    <w:rsid w:val="00A31D91"/>
    <w:rsid w:val="00A31FB1"/>
    <w:rsid w:val="00A33792"/>
    <w:rsid w:val="00A36179"/>
    <w:rsid w:val="00A36521"/>
    <w:rsid w:val="00A36FB7"/>
    <w:rsid w:val="00A37CB0"/>
    <w:rsid w:val="00A41CD0"/>
    <w:rsid w:val="00A42E11"/>
    <w:rsid w:val="00A43326"/>
    <w:rsid w:val="00A44171"/>
    <w:rsid w:val="00A4588B"/>
    <w:rsid w:val="00A46E9F"/>
    <w:rsid w:val="00A479A5"/>
    <w:rsid w:val="00A50611"/>
    <w:rsid w:val="00A50D42"/>
    <w:rsid w:val="00A50DFC"/>
    <w:rsid w:val="00A515CB"/>
    <w:rsid w:val="00A52940"/>
    <w:rsid w:val="00A55422"/>
    <w:rsid w:val="00A564B0"/>
    <w:rsid w:val="00A60C38"/>
    <w:rsid w:val="00A615BF"/>
    <w:rsid w:val="00A620AD"/>
    <w:rsid w:val="00A642BE"/>
    <w:rsid w:val="00A64C34"/>
    <w:rsid w:val="00A66AF2"/>
    <w:rsid w:val="00A72F7E"/>
    <w:rsid w:val="00A74421"/>
    <w:rsid w:val="00A75056"/>
    <w:rsid w:val="00A76FCF"/>
    <w:rsid w:val="00A77A7D"/>
    <w:rsid w:val="00A8050F"/>
    <w:rsid w:val="00A81154"/>
    <w:rsid w:val="00A82704"/>
    <w:rsid w:val="00A82D9E"/>
    <w:rsid w:val="00A8403E"/>
    <w:rsid w:val="00A8436B"/>
    <w:rsid w:val="00A84F86"/>
    <w:rsid w:val="00A86B05"/>
    <w:rsid w:val="00A87173"/>
    <w:rsid w:val="00A879A7"/>
    <w:rsid w:val="00A90339"/>
    <w:rsid w:val="00A9095C"/>
    <w:rsid w:val="00A90E97"/>
    <w:rsid w:val="00A91726"/>
    <w:rsid w:val="00A91D05"/>
    <w:rsid w:val="00A9217E"/>
    <w:rsid w:val="00A9258D"/>
    <w:rsid w:val="00A92A37"/>
    <w:rsid w:val="00A930A5"/>
    <w:rsid w:val="00A9475D"/>
    <w:rsid w:val="00A953EF"/>
    <w:rsid w:val="00A954E1"/>
    <w:rsid w:val="00A97EDC"/>
    <w:rsid w:val="00AA037F"/>
    <w:rsid w:val="00AA31A3"/>
    <w:rsid w:val="00AA3909"/>
    <w:rsid w:val="00AA4B33"/>
    <w:rsid w:val="00AA54C0"/>
    <w:rsid w:val="00AA7345"/>
    <w:rsid w:val="00AB270E"/>
    <w:rsid w:val="00AB2DD5"/>
    <w:rsid w:val="00AB3DBC"/>
    <w:rsid w:val="00AB4C52"/>
    <w:rsid w:val="00AB50EE"/>
    <w:rsid w:val="00AB68D4"/>
    <w:rsid w:val="00AB78F8"/>
    <w:rsid w:val="00AB7B1A"/>
    <w:rsid w:val="00AB7B2B"/>
    <w:rsid w:val="00AB7B9B"/>
    <w:rsid w:val="00AC0907"/>
    <w:rsid w:val="00AC1743"/>
    <w:rsid w:val="00AC2A1B"/>
    <w:rsid w:val="00AC4699"/>
    <w:rsid w:val="00AC4AD5"/>
    <w:rsid w:val="00AC52CE"/>
    <w:rsid w:val="00AC59B8"/>
    <w:rsid w:val="00AC67F4"/>
    <w:rsid w:val="00AC740B"/>
    <w:rsid w:val="00AD03FD"/>
    <w:rsid w:val="00AD0981"/>
    <w:rsid w:val="00AD0B72"/>
    <w:rsid w:val="00AD0E88"/>
    <w:rsid w:val="00AD1D59"/>
    <w:rsid w:val="00AD2B29"/>
    <w:rsid w:val="00AD2F50"/>
    <w:rsid w:val="00AD378C"/>
    <w:rsid w:val="00AD37CF"/>
    <w:rsid w:val="00AD4124"/>
    <w:rsid w:val="00AD4D96"/>
    <w:rsid w:val="00AD54A9"/>
    <w:rsid w:val="00AD5FD3"/>
    <w:rsid w:val="00AD63F0"/>
    <w:rsid w:val="00AD66BC"/>
    <w:rsid w:val="00AD746F"/>
    <w:rsid w:val="00AD7616"/>
    <w:rsid w:val="00AD7FB8"/>
    <w:rsid w:val="00AE1526"/>
    <w:rsid w:val="00AE1BBF"/>
    <w:rsid w:val="00AE307A"/>
    <w:rsid w:val="00AE3755"/>
    <w:rsid w:val="00AE4DCB"/>
    <w:rsid w:val="00AE6016"/>
    <w:rsid w:val="00AE63D2"/>
    <w:rsid w:val="00AF0ECE"/>
    <w:rsid w:val="00AF16ED"/>
    <w:rsid w:val="00AF1EC0"/>
    <w:rsid w:val="00AF2B3A"/>
    <w:rsid w:val="00AF2BCA"/>
    <w:rsid w:val="00AF30BF"/>
    <w:rsid w:val="00AF351A"/>
    <w:rsid w:val="00AF45E9"/>
    <w:rsid w:val="00AF4DF5"/>
    <w:rsid w:val="00AF5EE2"/>
    <w:rsid w:val="00AF6042"/>
    <w:rsid w:val="00B001F2"/>
    <w:rsid w:val="00B005D3"/>
    <w:rsid w:val="00B01692"/>
    <w:rsid w:val="00B01BCE"/>
    <w:rsid w:val="00B022FD"/>
    <w:rsid w:val="00B03584"/>
    <w:rsid w:val="00B04C2F"/>
    <w:rsid w:val="00B0564B"/>
    <w:rsid w:val="00B056CE"/>
    <w:rsid w:val="00B06187"/>
    <w:rsid w:val="00B06A92"/>
    <w:rsid w:val="00B07D6D"/>
    <w:rsid w:val="00B107B1"/>
    <w:rsid w:val="00B11E0E"/>
    <w:rsid w:val="00B13457"/>
    <w:rsid w:val="00B14BF4"/>
    <w:rsid w:val="00B14FA8"/>
    <w:rsid w:val="00B16846"/>
    <w:rsid w:val="00B2037D"/>
    <w:rsid w:val="00B208CC"/>
    <w:rsid w:val="00B209C6"/>
    <w:rsid w:val="00B216F1"/>
    <w:rsid w:val="00B21DE7"/>
    <w:rsid w:val="00B21DEA"/>
    <w:rsid w:val="00B24404"/>
    <w:rsid w:val="00B254EE"/>
    <w:rsid w:val="00B25DC0"/>
    <w:rsid w:val="00B25E18"/>
    <w:rsid w:val="00B25F97"/>
    <w:rsid w:val="00B26254"/>
    <w:rsid w:val="00B2747E"/>
    <w:rsid w:val="00B309DE"/>
    <w:rsid w:val="00B337FC"/>
    <w:rsid w:val="00B34427"/>
    <w:rsid w:val="00B349CA"/>
    <w:rsid w:val="00B35BB4"/>
    <w:rsid w:val="00B36472"/>
    <w:rsid w:val="00B36508"/>
    <w:rsid w:val="00B36B16"/>
    <w:rsid w:val="00B40AA3"/>
    <w:rsid w:val="00B40CED"/>
    <w:rsid w:val="00B41489"/>
    <w:rsid w:val="00B41708"/>
    <w:rsid w:val="00B428A2"/>
    <w:rsid w:val="00B441F5"/>
    <w:rsid w:val="00B46634"/>
    <w:rsid w:val="00B46A0D"/>
    <w:rsid w:val="00B46C1D"/>
    <w:rsid w:val="00B47257"/>
    <w:rsid w:val="00B5222C"/>
    <w:rsid w:val="00B5276C"/>
    <w:rsid w:val="00B529C9"/>
    <w:rsid w:val="00B52B9E"/>
    <w:rsid w:val="00B5352E"/>
    <w:rsid w:val="00B53B18"/>
    <w:rsid w:val="00B54B3A"/>
    <w:rsid w:val="00B54CDF"/>
    <w:rsid w:val="00B56427"/>
    <w:rsid w:val="00B60403"/>
    <w:rsid w:val="00B6107E"/>
    <w:rsid w:val="00B623F0"/>
    <w:rsid w:val="00B6284C"/>
    <w:rsid w:val="00B62881"/>
    <w:rsid w:val="00B632D0"/>
    <w:rsid w:val="00B66477"/>
    <w:rsid w:val="00B665A7"/>
    <w:rsid w:val="00B66741"/>
    <w:rsid w:val="00B66768"/>
    <w:rsid w:val="00B67BB6"/>
    <w:rsid w:val="00B70168"/>
    <w:rsid w:val="00B72517"/>
    <w:rsid w:val="00B72756"/>
    <w:rsid w:val="00B7286F"/>
    <w:rsid w:val="00B744B3"/>
    <w:rsid w:val="00B74740"/>
    <w:rsid w:val="00B74905"/>
    <w:rsid w:val="00B74974"/>
    <w:rsid w:val="00B74980"/>
    <w:rsid w:val="00B74E97"/>
    <w:rsid w:val="00B75184"/>
    <w:rsid w:val="00B754E7"/>
    <w:rsid w:val="00B75C3A"/>
    <w:rsid w:val="00B7618E"/>
    <w:rsid w:val="00B764A8"/>
    <w:rsid w:val="00B76D95"/>
    <w:rsid w:val="00B774DD"/>
    <w:rsid w:val="00B778FC"/>
    <w:rsid w:val="00B80097"/>
    <w:rsid w:val="00B8142B"/>
    <w:rsid w:val="00B828DA"/>
    <w:rsid w:val="00B82A3B"/>
    <w:rsid w:val="00B82D0C"/>
    <w:rsid w:val="00B839F2"/>
    <w:rsid w:val="00B8453F"/>
    <w:rsid w:val="00B862AA"/>
    <w:rsid w:val="00B904F9"/>
    <w:rsid w:val="00B934B6"/>
    <w:rsid w:val="00B93AE4"/>
    <w:rsid w:val="00B94BE1"/>
    <w:rsid w:val="00B96072"/>
    <w:rsid w:val="00B967BB"/>
    <w:rsid w:val="00B96ECA"/>
    <w:rsid w:val="00B97888"/>
    <w:rsid w:val="00B97BB0"/>
    <w:rsid w:val="00BA07CA"/>
    <w:rsid w:val="00BA17CC"/>
    <w:rsid w:val="00BA1936"/>
    <w:rsid w:val="00BA197F"/>
    <w:rsid w:val="00BA1BEC"/>
    <w:rsid w:val="00BA1E0E"/>
    <w:rsid w:val="00BA26D6"/>
    <w:rsid w:val="00BA540D"/>
    <w:rsid w:val="00BA58A5"/>
    <w:rsid w:val="00BA5FD3"/>
    <w:rsid w:val="00BA61C3"/>
    <w:rsid w:val="00BA6B5D"/>
    <w:rsid w:val="00BA6CEF"/>
    <w:rsid w:val="00BA73D2"/>
    <w:rsid w:val="00BA7C4C"/>
    <w:rsid w:val="00BB0D4A"/>
    <w:rsid w:val="00BB0F95"/>
    <w:rsid w:val="00BB1818"/>
    <w:rsid w:val="00BB1C41"/>
    <w:rsid w:val="00BB2146"/>
    <w:rsid w:val="00BB2439"/>
    <w:rsid w:val="00BB3AAF"/>
    <w:rsid w:val="00BB3E37"/>
    <w:rsid w:val="00BB4168"/>
    <w:rsid w:val="00BB4183"/>
    <w:rsid w:val="00BB43ED"/>
    <w:rsid w:val="00BB455C"/>
    <w:rsid w:val="00BB5BD9"/>
    <w:rsid w:val="00BB5F43"/>
    <w:rsid w:val="00BB63EE"/>
    <w:rsid w:val="00BB67ED"/>
    <w:rsid w:val="00BB78BF"/>
    <w:rsid w:val="00BC00A0"/>
    <w:rsid w:val="00BC0486"/>
    <w:rsid w:val="00BC049B"/>
    <w:rsid w:val="00BC04ED"/>
    <w:rsid w:val="00BC0E56"/>
    <w:rsid w:val="00BC1595"/>
    <w:rsid w:val="00BC1953"/>
    <w:rsid w:val="00BC1DC0"/>
    <w:rsid w:val="00BC27C6"/>
    <w:rsid w:val="00BC2A38"/>
    <w:rsid w:val="00BC326C"/>
    <w:rsid w:val="00BC3B3B"/>
    <w:rsid w:val="00BC4D55"/>
    <w:rsid w:val="00BC5383"/>
    <w:rsid w:val="00BC5A10"/>
    <w:rsid w:val="00BC5C9B"/>
    <w:rsid w:val="00BC62AD"/>
    <w:rsid w:val="00BC7DE4"/>
    <w:rsid w:val="00BD0527"/>
    <w:rsid w:val="00BD0AE3"/>
    <w:rsid w:val="00BD0C0B"/>
    <w:rsid w:val="00BD1C8E"/>
    <w:rsid w:val="00BD2524"/>
    <w:rsid w:val="00BD2812"/>
    <w:rsid w:val="00BD32F2"/>
    <w:rsid w:val="00BD415B"/>
    <w:rsid w:val="00BD4E21"/>
    <w:rsid w:val="00BD5005"/>
    <w:rsid w:val="00BD55CD"/>
    <w:rsid w:val="00BD5F86"/>
    <w:rsid w:val="00BD7064"/>
    <w:rsid w:val="00BE0699"/>
    <w:rsid w:val="00BE3384"/>
    <w:rsid w:val="00BE4BB9"/>
    <w:rsid w:val="00BE4BC2"/>
    <w:rsid w:val="00BE5CBC"/>
    <w:rsid w:val="00BE6378"/>
    <w:rsid w:val="00BE66A4"/>
    <w:rsid w:val="00BE75EB"/>
    <w:rsid w:val="00BE77F0"/>
    <w:rsid w:val="00BF00F3"/>
    <w:rsid w:val="00BF047C"/>
    <w:rsid w:val="00BF0C4C"/>
    <w:rsid w:val="00BF1011"/>
    <w:rsid w:val="00BF1B09"/>
    <w:rsid w:val="00BF206C"/>
    <w:rsid w:val="00BF2DC4"/>
    <w:rsid w:val="00BF3C9C"/>
    <w:rsid w:val="00BF4605"/>
    <w:rsid w:val="00BF4EA1"/>
    <w:rsid w:val="00BF52A7"/>
    <w:rsid w:val="00BF741C"/>
    <w:rsid w:val="00C00DDF"/>
    <w:rsid w:val="00C01800"/>
    <w:rsid w:val="00C021FA"/>
    <w:rsid w:val="00C05558"/>
    <w:rsid w:val="00C0619B"/>
    <w:rsid w:val="00C10282"/>
    <w:rsid w:val="00C11B46"/>
    <w:rsid w:val="00C120BB"/>
    <w:rsid w:val="00C12B37"/>
    <w:rsid w:val="00C12DC9"/>
    <w:rsid w:val="00C131F1"/>
    <w:rsid w:val="00C13AA9"/>
    <w:rsid w:val="00C14089"/>
    <w:rsid w:val="00C1497C"/>
    <w:rsid w:val="00C149B7"/>
    <w:rsid w:val="00C14FC6"/>
    <w:rsid w:val="00C15690"/>
    <w:rsid w:val="00C16DC6"/>
    <w:rsid w:val="00C20C8D"/>
    <w:rsid w:val="00C21DBF"/>
    <w:rsid w:val="00C2204B"/>
    <w:rsid w:val="00C22555"/>
    <w:rsid w:val="00C244F4"/>
    <w:rsid w:val="00C26479"/>
    <w:rsid w:val="00C26793"/>
    <w:rsid w:val="00C3147A"/>
    <w:rsid w:val="00C31F10"/>
    <w:rsid w:val="00C32094"/>
    <w:rsid w:val="00C32336"/>
    <w:rsid w:val="00C33255"/>
    <w:rsid w:val="00C33DE5"/>
    <w:rsid w:val="00C3412B"/>
    <w:rsid w:val="00C346AD"/>
    <w:rsid w:val="00C36EAE"/>
    <w:rsid w:val="00C37D0D"/>
    <w:rsid w:val="00C4185D"/>
    <w:rsid w:val="00C420F6"/>
    <w:rsid w:val="00C42123"/>
    <w:rsid w:val="00C424F1"/>
    <w:rsid w:val="00C426B0"/>
    <w:rsid w:val="00C43096"/>
    <w:rsid w:val="00C43386"/>
    <w:rsid w:val="00C437BD"/>
    <w:rsid w:val="00C4494E"/>
    <w:rsid w:val="00C457CE"/>
    <w:rsid w:val="00C46AB1"/>
    <w:rsid w:val="00C4797E"/>
    <w:rsid w:val="00C504AB"/>
    <w:rsid w:val="00C5052B"/>
    <w:rsid w:val="00C50CBE"/>
    <w:rsid w:val="00C52132"/>
    <w:rsid w:val="00C528F4"/>
    <w:rsid w:val="00C52D0D"/>
    <w:rsid w:val="00C534D0"/>
    <w:rsid w:val="00C534DD"/>
    <w:rsid w:val="00C53634"/>
    <w:rsid w:val="00C54568"/>
    <w:rsid w:val="00C554A3"/>
    <w:rsid w:val="00C55824"/>
    <w:rsid w:val="00C560A4"/>
    <w:rsid w:val="00C5625C"/>
    <w:rsid w:val="00C5663B"/>
    <w:rsid w:val="00C56657"/>
    <w:rsid w:val="00C57149"/>
    <w:rsid w:val="00C571AB"/>
    <w:rsid w:val="00C60195"/>
    <w:rsid w:val="00C610C1"/>
    <w:rsid w:val="00C61892"/>
    <w:rsid w:val="00C61917"/>
    <w:rsid w:val="00C61A3E"/>
    <w:rsid w:val="00C61C09"/>
    <w:rsid w:val="00C61F9F"/>
    <w:rsid w:val="00C6656F"/>
    <w:rsid w:val="00C665D6"/>
    <w:rsid w:val="00C66940"/>
    <w:rsid w:val="00C66E8E"/>
    <w:rsid w:val="00C6772A"/>
    <w:rsid w:val="00C67BE9"/>
    <w:rsid w:val="00C67E52"/>
    <w:rsid w:val="00C718F6"/>
    <w:rsid w:val="00C7193C"/>
    <w:rsid w:val="00C72121"/>
    <w:rsid w:val="00C72612"/>
    <w:rsid w:val="00C72A1C"/>
    <w:rsid w:val="00C733B4"/>
    <w:rsid w:val="00C73F32"/>
    <w:rsid w:val="00C749DF"/>
    <w:rsid w:val="00C75368"/>
    <w:rsid w:val="00C75471"/>
    <w:rsid w:val="00C754FA"/>
    <w:rsid w:val="00C75800"/>
    <w:rsid w:val="00C76DC6"/>
    <w:rsid w:val="00C8034B"/>
    <w:rsid w:val="00C80D8B"/>
    <w:rsid w:val="00C80DE6"/>
    <w:rsid w:val="00C81036"/>
    <w:rsid w:val="00C8108E"/>
    <w:rsid w:val="00C82558"/>
    <w:rsid w:val="00C829C7"/>
    <w:rsid w:val="00C82B7C"/>
    <w:rsid w:val="00C831E1"/>
    <w:rsid w:val="00C8338D"/>
    <w:rsid w:val="00C852CC"/>
    <w:rsid w:val="00C8593C"/>
    <w:rsid w:val="00C8596C"/>
    <w:rsid w:val="00C85BFB"/>
    <w:rsid w:val="00C86313"/>
    <w:rsid w:val="00C86838"/>
    <w:rsid w:val="00C92A68"/>
    <w:rsid w:val="00C9374C"/>
    <w:rsid w:val="00C94164"/>
    <w:rsid w:val="00C9533E"/>
    <w:rsid w:val="00C965BB"/>
    <w:rsid w:val="00C96FEB"/>
    <w:rsid w:val="00C97BC6"/>
    <w:rsid w:val="00C97DC6"/>
    <w:rsid w:val="00CA05BC"/>
    <w:rsid w:val="00CA099F"/>
    <w:rsid w:val="00CA1477"/>
    <w:rsid w:val="00CA194E"/>
    <w:rsid w:val="00CA1F5C"/>
    <w:rsid w:val="00CA2C26"/>
    <w:rsid w:val="00CA2DA8"/>
    <w:rsid w:val="00CA3741"/>
    <w:rsid w:val="00CA486C"/>
    <w:rsid w:val="00CA4EA5"/>
    <w:rsid w:val="00CA50E8"/>
    <w:rsid w:val="00CA55A6"/>
    <w:rsid w:val="00CA5B32"/>
    <w:rsid w:val="00CA67D0"/>
    <w:rsid w:val="00CA68BE"/>
    <w:rsid w:val="00CA77D6"/>
    <w:rsid w:val="00CA7CDA"/>
    <w:rsid w:val="00CB005B"/>
    <w:rsid w:val="00CB0469"/>
    <w:rsid w:val="00CB0D3E"/>
    <w:rsid w:val="00CB11AA"/>
    <w:rsid w:val="00CB13FF"/>
    <w:rsid w:val="00CB1871"/>
    <w:rsid w:val="00CB2172"/>
    <w:rsid w:val="00CB2BEA"/>
    <w:rsid w:val="00CB3734"/>
    <w:rsid w:val="00CB3B85"/>
    <w:rsid w:val="00CB4C2E"/>
    <w:rsid w:val="00CB4D95"/>
    <w:rsid w:val="00CB4FA6"/>
    <w:rsid w:val="00CB60ED"/>
    <w:rsid w:val="00CB7115"/>
    <w:rsid w:val="00CC0AE8"/>
    <w:rsid w:val="00CC261F"/>
    <w:rsid w:val="00CC27D3"/>
    <w:rsid w:val="00CC3619"/>
    <w:rsid w:val="00CC46B3"/>
    <w:rsid w:val="00CC4FAD"/>
    <w:rsid w:val="00CC538A"/>
    <w:rsid w:val="00CC5D17"/>
    <w:rsid w:val="00CC6AF4"/>
    <w:rsid w:val="00CC6C14"/>
    <w:rsid w:val="00CD00E3"/>
    <w:rsid w:val="00CD0676"/>
    <w:rsid w:val="00CD0C1A"/>
    <w:rsid w:val="00CD124C"/>
    <w:rsid w:val="00CD2EDC"/>
    <w:rsid w:val="00CD39D4"/>
    <w:rsid w:val="00CD3CDC"/>
    <w:rsid w:val="00CD7679"/>
    <w:rsid w:val="00CD7BA1"/>
    <w:rsid w:val="00CD7CF5"/>
    <w:rsid w:val="00CE1F36"/>
    <w:rsid w:val="00CE3586"/>
    <w:rsid w:val="00CE5366"/>
    <w:rsid w:val="00CF07D5"/>
    <w:rsid w:val="00CF2980"/>
    <w:rsid w:val="00CF308C"/>
    <w:rsid w:val="00CF3098"/>
    <w:rsid w:val="00CF3B5F"/>
    <w:rsid w:val="00CF5212"/>
    <w:rsid w:val="00CF55A0"/>
    <w:rsid w:val="00CF59E9"/>
    <w:rsid w:val="00CF5EAC"/>
    <w:rsid w:val="00CF5FFD"/>
    <w:rsid w:val="00CF6041"/>
    <w:rsid w:val="00CF76D8"/>
    <w:rsid w:val="00D0048F"/>
    <w:rsid w:val="00D02D20"/>
    <w:rsid w:val="00D03832"/>
    <w:rsid w:val="00D03C65"/>
    <w:rsid w:val="00D04752"/>
    <w:rsid w:val="00D04AA1"/>
    <w:rsid w:val="00D05239"/>
    <w:rsid w:val="00D05792"/>
    <w:rsid w:val="00D05EA9"/>
    <w:rsid w:val="00D060DB"/>
    <w:rsid w:val="00D06B0E"/>
    <w:rsid w:val="00D06B12"/>
    <w:rsid w:val="00D078ED"/>
    <w:rsid w:val="00D127E1"/>
    <w:rsid w:val="00D128CB"/>
    <w:rsid w:val="00D13511"/>
    <w:rsid w:val="00D137A0"/>
    <w:rsid w:val="00D20192"/>
    <w:rsid w:val="00D20621"/>
    <w:rsid w:val="00D20659"/>
    <w:rsid w:val="00D21EB4"/>
    <w:rsid w:val="00D220D5"/>
    <w:rsid w:val="00D25624"/>
    <w:rsid w:val="00D26C69"/>
    <w:rsid w:val="00D315A4"/>
    <w:rsid w:val="00D31662"/>
    <w:rsid w:val="00D31FB1"/>
    <w:rsid w:val="00D3247C"/>
    <w:rsid w:val="00D3262F"/>
    <w:rsid w:val="00D33072"/>
    <w:rsid w:val="00D334E1"/>
    <w:rsid w:val="00D36CBC"/>
    <w:rsid w:val="00D376C5"/>
    <w:rsid w:val="00D377EE"/>
    <w:rsid w:val="00D41FFD"/>
    <w:rsid w:val="00D43528"/>
    <w:rsid w:val="00D435A6"/>
    <w:rsid w:val="00D436B5"/>
    <w:rsid w:val="00D441C0"/>
    <w:rsid w:val="00D44A93"/>
    <w:rsid w:val="00D46531"/>
    <w:rsid w:val="00D4683E"/>
    <w:rsid w:val="00D4700A"/>
    <w:rsid w:val="00D476AD"/>
    <w:rsid w:val="00D47EFC"/>
    <w:rsid w:val="00D51583"/>
    <w:rsid w:val="00D51A9F"/>
    <w:rsid w:val="00D54D21"/>
    <w:rsid w:val="00D555B1"/>
    <w:rsid w:val="00D558A3"/>
    <w:rsid w:val="00D55DE7"/>
    <w:rsid w:val="00D56872"/>
    <w:rsid w:val="00D56C47"/>
    <w:rsid w:val="00D56C61"/>
    <w:rsid w:val="00D5721E"/>
    <w:rsid w:val="00D57686"/>
    <w:rsid w:val="00D577D0"/>
    <w:rsid w:val="00D579A7"/>
    <w:rsid w:val="00D60D8C"/>
    <w:rsid w:val="00D61851"/>
    <w:rsid w:val="00D6441D"/>
    <w:rsid w:val="00D646B3"/>
    <w:rsid w:val="00D64953"/>
    <w:rsid w:val="00D64D9A"/>
    <w:rsid w:val="00D64DFA"/>
    <w:rsid w:val="00D66064"/>
    <w:rsid w:val="00D67486"/>
    <w:rsid w:val="00D6781B"/>
    <w:rsid w:val="00D70A30"/>
    <w:rsid w:val="00D71B6F"/>
    <w:rsid w:val="00D744CF"/>
    <w:rsid w:val="00D7558F"/>
    <w:rsid w:val="00D761A1"/>
    <w:rsid w:val="00D818A8"/>
    <w:rsid w:val="00D81A68"/>
    <w:rsid w:val="00D8232E"/>
    <w:rsid w:val="00D823EE"/>
    <w:rsid w:val="00D825FC"/>
    <w:rsid w:val="00D83666"/>
    <w:rsid w:val="00D85572"/>
    <w:rsid w:val="00D85622"/>
    <w:rsid w:val="00D85EDC"/>
    <w:rsid w:val="00D86EA6"/>
    <w:rsid w:val="00D87072"/>
    <w:rsid w:val="00D87CA5"/>
    <w:rsid w:val="00D90232"/>
    <w:rsid w:val="00D90473"/>
    <w:rsid w:val="00D91876"/>
    <w:rsid w:val="00D91926"/>
    <w:rsid w:val="00D91C11"/>
    <w:rsid w:val="00D9296B"/>
    <w:rsid w:val="00D92BCC"/>
    <w:rsid w:val="00D94061"/>
    <w:rsid w:val="00D97B2F"/>
    <w:rsid w:val="00DA10BD"/>
    <w:rsid w:val="00DA1B38"/>
    <w:rsid w:val="00DA334A"/>
    <w:rsid w:val="00DA3E75"/>
    <w:rsid w:val="00DA3F10"/>
    <w:rsid w:val="00DA5713"/>
    <w:rsid w:val="00DA5EE4"/>
    <w:rsid w:val="00DA61CE"/>
    <w:rsid w:val="00DA6C62"/>
    <w:rsid w:val="00DA79A3"/>
    <w:rsid w:val="00DA7FAD"/>
    <w:rsid w:val="00DB0117"/>
    <w:rsid w:val="00DB0247"/>
    <w:rsid w:val="00DB0478"/>
    <w:rsid w:val="00DB04EF"/>
    <w:rsid w:val="00DB0A62"/>
    <w:rsid w:val="00DB1637"/>
    <w:rsid w:val="00DB1D14"/>
    <w:rsid w:val="00DB26BC"/>
    <w:rsid w:val="00DB2D0F"/>
    <w:rsid w:val="00DB3722"/>
    <w:rsid w:val="00DB448A"/>
    <w:rsid w:val="00DB4C86"/>
    <w:rsid w:val="00DB4DA7"/>
    <w:rsid w:val="00DB5802"/>
    <w:rsid w:val="00DB632D"/>
    <w:rsid w:val="00DB63A9"/>
    <w:rsid w:val="00DB7166"/>
    <w:rsid w:val="00DB750D"/>
    <w:rsid w:val="00DC005F"/>
    <w:rsid w:val="00DC198E"/>
    <w:rsid w:val="00DC2990"/>
    <w:rsid w:val="00DC3D2D"/>
    <w:rsid w:val="00DC4DB4"/>
    <w:rsid w:val="00DC4F08"/>
    <w:rsid w:val="00DC4F79"/>
    <w:rsid w:val="00DC4FFE"/>
    <w:rsid w:val="00DC52A3"/>
    <w:rsid w:val="00DD139E"/>
    <w:rsid w:val="00DD2B97"/>
    <w:rsid w:val="00DD3FAB"/>
    <w:rsid w:val="00DD576F"/>
    <w:rsid w:val="00DD63B0"/>
    <w:rsid w:val="00DD6519"/>
    <w:rsid w:val="00DD78FB"/>
    <w:rsid w:val="00DE00A7"/>
    <w:rsid w:val="00DE09EF"/>
    <w:rsid w:val="00DE1415"/>
    <w:rsid w:val="00DE1618"/>
    <w:rsid w:val="00DE1F8B"/>
    <w:rsid w:val="00DE2A7B"/>
    <w:rsid w:val="00DE2C77"/>
    <w:rsid w:val="00DE4B14"/>
    <w:rsid w:val="00DE5E02"/>
    <w:rsid w:val="00DE616E"/>
    <w:rsid w:val="00DE6909"/>
    <w:rsid w:val="00DE6D54"/>
    <w:rsid w:val="00DE7302"/>
    <w:rsid w:val="00DE7746"/>
    <w:rsid w:val="00DE79D9"/>
    <w:rsid w:val="00DF0060"/>
    <w:rsid w:val="00DF2686"/>
    <w:rsid w:val="00DF29E4"/>
    <w:rsid w:val="00DF2DB6"/>
    <w:rsid w:val="00DF2DEC"/>
    <w:rsid w:val="00DF38A9"/>
    <w:rsid w:val="00DF3BA7"/>
    <w:rsid w:val="00DF4BEB"/>
    <w:rsid w:val="00DF5424"/>
    <w:rsid w:val="00DF611C"/>
    <w:rsid w:val="00DF62BA"/>
    <w:rsid w:val="00E00253"/>
    <w:rsid w:val="00E0027F"/>
    <w:rsid w:val="00E00CFF"/>
    <w:rsid w:val="00E0214A"/>
    <w:rsid w:val="00E0295C"/>
    <w:rsid w:val="00E02E7D"/>
    <w:rsid w:val="00E031B1"/>
    <w:rsid w:val="00E03319"/>
    <w:rsid w:val="00E03B4A"/>
    <w:rsid w:val="00E04256"/>
    <w:rsid w:val="00E0534D"/>
    <w:rsid w:val="00E056C8"/>
    <w:rsid w:val="00E05D25"/>
    <w:rsid w:val="00E06E48"/>
    <w:rsid w:val="00E10390"/>
    <w:rsid w:val="00E10868"/>
    <w:rsid w:val="00E12233"/>
    <w:rsid w:val="00E12AE1"/>
    <w:rsid w:val="00E135F9"/>
    <w:rsid w:val="00E136B7"/>
    <w:rsid w:val="00E14591"/>
    <w:rsid w:val="00E15018"/>
    <w:rsid w:val="00E154AD"/>
    <w:rsid w:val="00E15B65"/>
    <w:rsid w:val="00E1768D"/>
    <w:rsid w:val="00E20917"/>
    <w:rsid w:val="00E20F3E"/>
    <w:rsid w:val="00E210BB"/>
    <w:rsid w:val="00E212A9"/>
    <w:rsid w:val="00E21D85"/>
    <w:rsid w:val="00E23429"/>
    <w:rsid w:val="00E23880"/>
    <w:rsid w:val="00E239D2"/>
    <w:rsid w:val="00E23A5D"/>
    <w:rsid w:val="00E25092"/>
    <w:rsid w:val="00E25712"/>
    <w:rsid w:val="00E258B9"/>
    <w:rsid w:val="00E26871"/>
    <w:rsid w:val="00E30AC8"/>
    <w:rsid w:val="00E30FC6"/>
    <w:rsid w:val="00E32383"/>
    <w:rsid w:val="00E3251C"/>
    <w:rsid w:val="00E35B76"/>
    <w:rsid w:val="00E36AD8"/>
    <w:rsid w:val="00E36FA9"/>
    <w:rsid w:val="00E375C7"/>
    <w:rsid w:val="00E40901"/>
    <w:rsid w:val="00E40B85"/>
    <w:rsid w:val="00E4110F"/>
    <w:rsid w:val="00E41262"/>
    <w:rsid w:val="00E428C4"/>
    <w:rsid w:val="00E4299C"/>
    <w:rsid w:val="00E44202"/>
    <w:rsid w:val="00E447F6"/>
    <w:rsid w:val="00E46BD6"/>
    <w:rsid w:val="00E503E2"/>
    <w:rsid w:val="00E508BB"/>
    <w:rsid w:val="00E50A49"/>
    <w:rsid w:val="00E50DB9"/>
    <w:rsid w:val="00E50F6E"/>
    <w:rsid w:val="00E53987"/>
    <w:rsid w:val="00E54553"/>
    <w:rsid w:val="00E54B54"/>
    <w:rsid w:val="00E54CB2"/>
    <w:rsid w:val="00E54D9C"/>
    <w:rsid w:val="00E56705"/>
    <w:rsid w:val="00E572C1"/>
    <w:rsid w:val="00E57E3A"/>
    <w:rsid w:val="00E600B3"/>
    <w:rsid w:val="00E610AA"/>
    <w:rsid w:val="00E61FDB"/>
    <w:rsid w:val="00E63AE0"/>
    <w:rsid w:val="00E63D23"/>
    <w:rsid w:val="00E6724F"/>
    <w:rsid w:val="00E7041A"/>
    <w:rsid w:val="00E706AF"/>
    <w:rsid w:val="00E71144"/>
    <w:rsid w:val="00E7191B"/>
    <w:rsid w:val="00E72341"/>
    <w:rsid w:val="00E72AE9"/>
    <w:rsid w:val="00E72FBD"/>
    <w:rsid w:val="00E74FD2"/>
    <w:rsid w:val="00E74FEC"/>
    <w:rsid w:val="00E75E61"/>
    <w:rsid w:val="00E75ED1"/>
    <w:rsid w:val="00E7605E"/>
    <w:rsid w:val="00E7791C"/>
    <w:rsid w:val="00E77A81"/>
    <w:rsid w:val="00E8074D"/>
    <w:rsid w:val="00E8145A"/>
    <w:rsid w:val="00E82C14"/>
    <w:rsid w:val="00E837E9"/>
    <w:rsid w:val="00E840E3"/>
    <w:rsid w:val="00E84CBD"/>
    <w:rsid w:val="00E857BF"/>
    <w:rsid w:val="00E87BD3"/>
    <w:rsid w:val="00E90C6F"/>
    <w:rsid w:val="00E91B9B"/>
    <w:rsid w:val="00E9237C"/>
    <w:rsid w:val="00E92958"/>
    <w:rsid w:val="00E945D8"/>
    <w:rsid w:val="00E95182"/>
    <w:rsid w:val="00E95301"/>
    <w:rsid w:val="00E96C18"/>
    <w:rsid w:val="00E97791"/>
    <w:rsid w:val="00EA127C"/>
    <w:rsid w:val="00EA1D40"/>
    <w:rsid w:val="00EA20C8"/>
    <w:rsid w:val="00EA20EB"/>
    <w:rsid w:val="00EA26BD"/>
    <w:rsid w:val="00EA3280"/>
    <w:rsid w:val="00EA4478"/>
    <w:rsid w:val="00EA525E"/>
    <w:rsid w:val="00EA6903"/>
    <w:rsid w:val="00EA6AF7"/>
    <w:rsid w:val="00EB0342"/>
    <w:rsid w:val="00EB0594"/>
    <w:rsid w:val="00EB11B7"/>
    <w:rsid w:val="00EB2992"/>
    <w:rsid w:val="00EB2A9F"/>
    <w:rsid w:val="00EB2E63"/>
    <w:rsid w:val="00EB3A98"/>
    <w:rsid w:val="00EB55FE"/>
    <w:rsid w:val="00EB7BE8"/>
    <w:rsid w:val="00EB7DF9"/>
    <w:rsid w:val="00EC0074"/>
    <w:rsid w:val="00EC051D"/>
    <w:rsid w:val="00EC1608"/>
    <w:rsid w:val="00EC180D"/>
    <w:rsid w:val="00EC2107"/>
    <w:rsid w:val="00EC280A"/>
    <w:rsid w:val="00EC281F"/>
    <w:rsid w:val="00EC5236"/>
    <w:rsid w:val="00EC54D9"/>
    <w:rsid w:val="00EC57C2"/>
    <w:rsid w:val="00EC5FDC"/>
    <w:rsid w:val="00EC61F1"/>
    <w:rsid w:val="00EC667A"/>
    <w:rsid w:val="00EC6EEA"/>
    <w:rsid w:val="00EC73BF"/>
    <w:rsid w:val="00ED0167"/>
    <w:rsid w:val="00ED03C9"/>
    <w:rsid w:val="00ED061B"/>
    <w:rsid w:val="00ED084F"/>
    <w:rsid w:val="00ED173B"/>
    <w:rsid w:val="00ED1783"/>
    <w:rsid w:val="00ED1F70"/>
    <w:rsid w:val="00ED4394"/>
    <w:rsid w:val="00ED6720"/>
    <w:rsid w:val="00ED6771"/>
    <w:rsid w:val="00ED6D77"/>
    <w:rsid w:val="00ED7064"/>
    <w:rsid w:val="00EE01B0"/>
    <w:rsid w:val="00EE053B"/>
    <w:rsid w:val="00EE1D83"/>
    <w:rsid w:val="00EE1E1F"/>
    <w:rsid w:val="00EE272A"/>
    <w:rsid w:val="00EE29BD"/>
    <w:rsid w:val="00EE3578"/>
    <w:rsid w:val="00EE3DBB"/>
    <w:rsid w:val="00EE43C6"/>
    <w:rsid w:val="00EE4BE4"/>
    <w:rsid w:val="00EE4DC4"/>
    <w:rsid w:val="00EE4F18"/>
    <w:rsid w:val="00EF2385"/>
    <w:rsid w:val="00EF248F"/>
    <w:rsid w:val="00EF2CE2"/>
    <w:rsid w:val="00EF48B8"/>
    <w:rsid w:val="00EF4A59"/>
    <w:rsid w:val="00EF4EA5"/>
    <w:rsid w:val="00EF53AE"/>
    <w:rsid w:val="00EF5554"/>
    <w:rsid w:val="00EF55DC"/>
    <w:rsid w:val="00EF5735"/>
    <w:rsid w:val="00EF6E22"/>
    <w:rsid w:val="00EF7079"/>
    <w:rsid w:val="00EF74E5"/>
    <w:rsid w:val="00F00AB9"/>
    <w:rsid w:val="00F0152F"/>
    <w:rsid w:val="00F04EB5"/>
    <w:rsid w:val="00F05780"/>
    <w:rsid w:val="00F05DFE"/>
    <w:rsid w:val="00F06508"/>
    <w:rsid w:val="00F07787"/>
    <w:rsid w:val="00F1060D"/>
    <w:rsid w:val="00F10BFA"/>
    <w:rsid w:val="00F114C0"/>
    <w:rsid w:val="00F11D5A"/>
    <w:rsid w:val="00F12272"/>
    <w:rsid w:val="00F140CE"/>
    <w:rsid w:val="00F150A8"/>
    <w:rsid w:val="00F15383"/>
    <w:rsid w:val="00F158D3"/>
    <w:rsid w:val="00F173F3"/>
    <w:rsid w:val="00F17DD3"/>
    <w:rsid w:val="00F230AE"/>
    <w:rsid w:val="00F23B9F"/>
    <w:rsid w:val="00F23BA8"/>
    <w:rsid w:val="00F23CA2"/>
    <w:rsid w:val="00F244A3"/>
    <w:rsid w:val="00F24916"/>
    <w:rsid w:val="00F25A47"/>
    <w:rsid w:val="00F264CC"/>
    <w:rsid w:val="00F268B4"/>
    <w:rsid w:val="00F274D5"/>
    <w:rsid w:val="00F30C3A"/>
    <w:rsid w:val="00F31371"/>
    <w:rsid w:val="00F31876"/>
    <w:rsid w:val="00F3249B"/>
    <w:rsid w:val="00F34D25"/>
    <w:rsid w:val="00F35B31"/>
    <w:rsid w:val="00F36086"/>
    <w:rsid w:val="00F36C69"/>
    <w:rsid w:val="00F41C1F"/>
    <w:rsid w:val="00F4233A"/>
    <w:rsid w:val="00F423AB"/>
    <w:rsid w:val="00F44260"/>
    <w:rsid w:val="00F451B7"/>
    <w:rsid w:val="00F45331"/>
    <w:rsid w:val="00F45AC4"/>
    <w:rsid w:val="00F45C44"/>
    <w:rsid w:val="00F45E84"/>
    <w:rsid w:val="00F465D5"/>
    <w:rsid w:val="00F46978"/>
    <w:rsid w:val="00F469F2"/>
    <w:rsid w:val="00F46C3A"/>
    <w:rsid w:val="00F478E0"/>
    <w:rsid w:val="00F47947"/>
    <w:rsid w:val="00F52EF7"/>
    <w:rsid w:val="00F52FB4"/>
    <w:rsid w:val="00F52FD1"/>
    <w:rsid w:val="00F5330B"/>
    <w:rsid w:val="00F5341B"/>
    <w:rsid w:val="00F53840"/>
    <w:rsid w:val="00F54958"/>
    <w:rsid w:val="00F54D73"/>
    <w:rsid w:val="00F55DCF"/>
    <w:rsid w:val="00F56814"/>
    <w:rsid w:val="00F5693B"/>
    <w:rsid w:val="00F569AF"/>
    <w:rsid w:val="00F576B1"/>
    <w:rsid w:val="00F578EE"/>
    <w:rsid w:val="00F57C32"/>
    <w:rsid w:val="00F609E3"/>
    <w:rsid w:val="00F61328"/>
    <w:rsid w:val="00F62603"/>
    <w:rsid w:val="00F62ADC"/>
    <w:rsid w:val="00F63F87"/>
    <w:rsid w:val="00F64626"/>
    <w:rsid w:val="00F64B49"/>
    <w:rsid w:val="00F65D55"/>
    <w:rsid w:val="00F660EB"/>
    <w:rsid w:val="00F668F9"/>
    <w:rsid w:val="00F66ED0"/>
    <w:rsid w:val="00F67509"/>
    <w:rsid w:val="00F67DDF"/>
    <w:rsid w:val="00F67EDF"/>
    <w:rsid w:val="00F7078F"/>
    <w:rsid w:val="00F70A3F"/>
    <w:rsid w:val="00F70D59"/>
    <w:rsid w:val="00F715DB"/>
    <w:rsid w:val="00F71AEA"/>
    <w:rsid w:val="00F7276E"/>
    <w:rsid w:val="00F727DB"/>
    <w:rsid w:val="00F7285E"/>
    <w:rsid w:val="00F7288D"/>
    <w:rsid w:val="00F728AA"/>
    <w:rsid w:val="00F72A12"/>
    <w:rsid w:val="00F75D1A"/>
    <w:rsid w:val="00F80077"/>
    <w:rsid w:val="00F809CA"/>
    <w:rsid w:val="00F80EBA"/>
    <w:rsid w:val="00F8398A"/>
    <w:rsid w:val="00F85190"/>
    <w:rsid w:val="00F9193D"/>
    <w:rsid w:val="00F91A70"/>
    <w:rsid w:val="00F92C84"/>
    <w:rsid w:val="00F9335A"/>
    <w:rsid w:val="00F93921"/>
    <w:rsid w:val="00F9414A"/>
    <w:rsid w:val="00F96665"/>
    <w:rsid w:val="00F96B1C"/>
    <w:rsid w:val="00F96DBF"/>
    <w:rsid w:val="00F974F7"/>
    <w:rsid w:val="00F97613"/>
    <w:rsid w:val="00F97FE5"/>
    <w:rsid w:val="00FA146E"/>
    <w:rsid w:val="00FA20D6"/>
    <w:rsid w:val="00FA2D88"/>
    <w:rsid w:val="00FA3789"/>
    <w:rsid w:val="00FA3AAF"/>
    <w:rsid w:val="00FA459D"/>
    <w:rsid w:val="00FA5171"/>
    <w:rsid w:val="00FA5235"/>
    <w:rsid w:val="00FA5C16"/>
    <w:rsid w:val="00FA62EB"/>
    <w:rsid w:val="00FA65A3"/>
    <w:rsid w:val="00FA6922"/>
    <w:rsid w:val="00FA6EA0"/>
    <w:rsid w:val="00FB011D"/>
    <w:rsid w:val="00FB0F74"/>
    <w:rsid w:val="00FB19A3"/>
    <w:rsid w:val="00FB2623"/>
    <w:rsid w:val="00FB2636"/>
    <w:rsid w:val="00FB3FFB"/>
    <w:rsid w:val="00FB4536"/>
    <w:rsid w:val="00FB49C7"/>
    <w:rsid w:val="00FB49E2"/>
    <w:rsid w:val="00FB4B1C"/>
    <w:rsid w:val="00FB5D4A"/>
    <w:rsid w:val="00FB5F2E"/>
    <w:rsid w:val="00FB6E69"/>
    <w:rsid w:val="00FB7917"/>
    <w:rsid w:val="00FC101C"/>
    <w:rsid w:val="00FC2181"/>
    <w:rsid w:val="00FC2F78"/>
    <w:rsid w:val="00FC3AD6"/>
    <w:rsid w:val="00FC3C40"/>
    <w:rsid w:val="00FC40C3"/>
    <w:rsid w:val="00FC46F0"/>
    <w:rsid w:val="00FC4D6B"/>
    <w:rsid w:val="00FC5F77"/>
    <w:rsid w:val="00FC6021"/>
    <w:rsid w:val="00FC6979"/>
    <w:rsid w:val="00FC71A1"/>
    <w:rsid w:val="00FC733D"/>
    <w:rsid w:val="00FD0D0B"/>
    <w:rsid w:val="00FD1187"/>
    <w:rsid w:val="00FD2EE2"/>
    <w:rsid w:val="00FD3D71"/>
    <w:rsid w:val="00FD55D3"/>
    <w:rsid w:val="00FD5E99"/>
    <w:rsid w:val="00FD7EBA"/>
    <w:rsid w:val="00FE063D"/>
    <w:rsid w:val="00FE0987"/>
    <w:rsid w:val="00FE1C64"/>
    <w:rsid w:val="00FE1D0D"/>
    <w:rsid w:val="00FE2CFF"/>
    <w:rsid w:val="00FE3972"/>
    <w:rsid w:val="00FE43B6"/>
    <w:rsid w:val="00FE4703"/>
    <w:rsid w:val="00FE55BF"/>
    <w:rsid w:val="00FE5643"/>
    <w:rsid w:val="00FE605F"/>
    <w:rsid w:val="00FE722C"/>
    <w:rsid w:val="00FE7F16"/>
    <w:rsid w:val="00FF1DF7"/>
    <w:rsid w:val="00FF49CC"/>
    <w:rsid w:val="00FF6249"/>
    <w:rsid w:val="00FF7B65"/>
    <w:rsid w:val="00FF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18F1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ind w:firstLine="36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">
    <w:name w:val="Normal"/>
    <w:qFormat/>
    <w:rsid w:val="002D68BB"/>
    <w:rPr>
      <w:rFonts w:ascii="Arial" w:hAnsi="Arial"/>
    </w:rPr>
  </w:style>
  <w:style w:type="paragraph" w:styleId="Nadpis10">
    <w:name w:val="heading 1"/>
    <w:aliases w:val="Kapitola,kapitola,V_Head1,Záhlaví 1,14 B centr,ASAPHeading 1,H1,Kapitola1,Kapitola2,Kapitola3,Kapitola4,Kapitola5,Kapitola11,Kapitola21,Kapitola31,Kapitola41,Kapitola6,Kapitola12,Kapitola22,Kapitola32,Kapitola42,Kapitola51,F8,h1,1"/>
    <w:basedOn w:val="Normln"/>
    <w:next w:val="Normln"/>
    <w:link w:val="Nadpis1Char"/>
    <w:uiPriority w:val="99"/>
    <w:qFormat/>
    <w:rsid w:val="00783A0E"/>
    <w:pPr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1F497D"/>
      <w:spacing w:before="600" w:after="240"/>
      <w:outlineLvl w:val="0"/>
    </w:pPr>
    <w:rPr>
      <w:rFonts w:asciiTheme="majorHAnsi" w:eastAsiaTheme="majorEastAsia" w:hAnsiTheme="majorHAnsi" w:cstheme="majorBidi"/>
      <w:b/>
      <w:bCs/>
      <w:caps/>
      <w:color w:val="FFFFFF"/>
      <w:sz w:val="20"/>
      <w:szCs w:val="20"/>
    </w:rPr>
  </w:style>
  <w:style w:type="paragraph" w:styleId="Nadpis21">
    <w:name w:val="heading 2"/>
    <w:aliases w:val="Podkapitola1,Podkapitola11,V_Head2,hlavní odstavec,PA Major Section,heading 2,Heading 2 Hidden,V_Head21,V_Head22,hlavicka,H2,Podkapitola 1,Podkapitola 11,Podkapitola 12,Podkapitola 13,Podkapitola 14,Podkapitola 111,Podkapitola 121,h2,l2,Head2A"/>
    <w:basedOn w:val="Odstavecseseznamem"/>
    <w:next w:val="Normln"/>
    <w:link w:val="Nadpis2Char"/>
    <w:uiPriority w:val="99"/>
    <w:unhideWhenUsed/>
    <w:qFormat/>
    <w:rsid w:val="00C52132"/>
    <w:pPr>
      <w:numPr>
        <w:ilvl w:val="1"/>
        <w:numId w:val="7"/>
      </w:numPr>
      <w:spacing w:before="120"/>
      <w:contextualSpacing w:val="0"/>
      <w:outlineLvl w:val="1"/>
    </w:pPr>
    <w:rPr>
      <w:rFonts w:cs="Arial"/>
      <w:b/>
      <w:sz w:val="20"/>
    </w:rPr>
  </w:style>
  <w:style w:type="paragraph" w:styleId="Nadpis30">
    <w:name w:val="heading 3"/>
    <w:aliases w:val="Podkapitola,Podkapitola2,odstavec,PA Minor Section,V_Head3,V_Head31,V_Head32,H3,Podkapitola 2,Podkapitola 21,Podkapitola 22,Podkapitola 23,Podkapitola 24,Podkapitola 25,Podkapitola 211,Podkapitola 221,Podkapitola 231,Podkapitola 241,h3,l3,proj"/>
    <w:basedOn w:val="Odstavecseseznamem"/>
    <w:next w:val="Normln"/>
    <w:link w:val="Nadpis3Char"/>
    <w:unhideWhenUsed/>
    <w:qFormat/>
    <w:rsid w:val="00611A0D"/>
    <w:pPr>
      <w:spacing w:before="120" w:after="120"/>
      <w:ind w:left="0" w:firstLine="0"/>
      <w:outlineLvl w:val="2"/>
    </w:pPr>
    <w:rPr>
      <w:rFonts w:cs="Arial"/>
      <w:b/>
      <w:szCs w:val="20"/>
    </w:rPr>
  </w:style>
  <w:style w:type="paragraph" w:styleId="Nadpis40">
    <w:name w:val="heading 4"/>
    <w:aliases w:val="V_Head4,H4,Odstavec 1,Odstavec 11,Odstavec 12,Odstavec 13,Odstavec 14,Odstavec 111,Odstavec 121,Odstavec 131,Odstavec 15,Odstavec 141,Odstavec 16,Odstavec 112,Odstavec 122,Odstavec 132,Odstavec 142,Odstavec 17,Odstavec 18,Odstavec 113,h4,l4,da"/>
    <w:basedOn w:val="Normln"/>
    <w:next w:val="Normln"/>
    <w:link w:val="Nadpis4Char"/>
    <w:autoRedefine/>
    <w:unhideWhenUsed/>
    <w:qFormat/>
    <w:rsid w:val="0002423E"/>
    <w:pPr>
      <w:numPr>
        <w:ilvl w:val="3"/>
        <w:numId w:val="7"/>
      </w:numPr>
      <w:spacing w:before="200" w:after="80"/>
      <w:outlineLvl w:val="3"/>
    </w:pPr>
    <w:rPr>
      <w:rFonts w:cs="Arial"/>
      <w:b/>
      <w:iCs/>
      <w:sz w:val="20"/>
      <w:szCs w:val="24"/>
    </w:rPr>
  </w:style>
  <w:style w:type="paragraph" w:styleId="Nadpis50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,H5"/>
    <w:basedOn w:val="Normln"/>
    <w:next w:val="Normln"/>
    <w:link w:val="Nadpis5Char"/>
    <w:unhideWhenUsed/>
    <w:qFormat/>
    <w:rsid w:val="00D6781B"/>
    <w:pPr>
      <w:numPr>
        <w:ilvl w:val="4"/>
        <w:numId w:val="7"/>
      </w:numPr>
      <w:spacing w:before="200" w:after="80"/>
      <w:outlineLvl w:val="4"/>
    </w:pPr>
    <w:rPr>
      <w:rFonts w:eastAsiaTheme="majorEastAsia" w:cstheme="majorBidi"/>
      <w:b/>
      <w:sz w:val="20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nhideWhenUsed/>
    <w:qFormat/>
    <w:rsid w:val="00D33072"/>
    <w:pPr>
      <w:numPr>
        <w:ilvl w:val="5"/>
        <w:numId w:val="7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aliases w:val="ASAPHeading 7,H7,PA Appendix Major,MUS7,Para no numbering,Heading 71,Legal Level 1.1.,nadpis7,menu v službe"/>
    <w:basedOn w:val="Normln"/>
    <w:next w:val="Normln"/>
    <w:link w:val="Nadpis7Char"/>
    <w:unhideWhenUsed/>
    <w:qFormat/>
    <w:rsid w:val="00D33072"/>
    <w:pPr>
      <w:numPr>
        <w:ilvl w:val="6"/>
        <w:numId w:val="7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aliases w:val="bijlage,ASAPHeading 8,H8,PA Appendix Minor,MUS8,No num/gap,Heading 81,nadpis8"/>
    <w:basedOn w:val="Normln"/>
    <w:next w:val="Normln"/>
    <w:link w:val="Nadpis8Char"/>
    <w:unhideWhenUsed/>
    <w:qFormat/>
    <w:rsid w:val="00D33072"/>
    <w:pPr>
      <w:numPr>
        <w:ilvl w:val="7"/>
        <w:numId w:val="7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aliases w:val="h9,heading9,ASAPHeading 9,Titre 10,H9,Příloha,MUS9,Code eg's,Heading 91,nadpis9,Problém č.,Problém c.,App Heading"/>
    <w:basedOn w:val="Normln"/>
    <w:next w:val="Normln"/>
    <w:link w:val="Nadpis9Char"/>
    <w:unhideWhenUsed/>
    <w:qFormat/>
    <w:rsid w:val="00D33072"/>
    <w:pPr>
      <w:numPr>
        <w:ilvl w:val="8"/>
        <w:numId w:val="7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3A4E7E"/>
    <w:pPr>
      <w:numPr>
        <w:ilvl w:val="1"/>
        <w:numId w:val="1"/>
      </w:numPr>
      <w:tabs>
        <w:tab w:val="clear" w:pos="0"/>
        <w:tab w:val="num" w:pos="360"/>
      </w:tabs>
      <w:ind w:firstLine="360"/>
      <w:outlineLvl w:val="7"/>
    </w:pPr>
  </w:style>
  <w:style w:type="paragraph" w:customStyle="1" w:styleId="Textodstavce">
    <w:name w:val="Text odstavce"/>
    <w:basedOn w:val="Normln"/>
    <w:rsid w:val="00904CB4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904CB4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aliases w:val="Podkapitola1 Char,Podkapitola11 Char,V_Head2 Char,hlavní odstavec Char,PA Major Section Char,heading 2 Char,Heading 2 Hidden Char,V_Head21 Char,V_Head22 Char,hlavicka Char,H2 Char,Podkapitola 1 Char,Podkapitola 11 Char,Podkapitola 12 Char"/>
    <w:basedOn w:val="Standardnpsmoodstavce"/>
    <w:link w:val="Nadpis21"/>
    <w:uiPriority w:val="99"/>
    <w:rsid w:val="00C52132"/>
    <w:rPr>
      <w:rFonts w:ascii="Arial" w:hAnsi="Arial" w:cs="Arial"/>
      <w:b/>
      <w:sz w:val="20"/>
    </w:rPr>
  </w:style>
  <w:style w:type="paragraph" w:customStyle="1" w:styleId="Section">
    <w:name w:val="Section"/>
    <w:basedOn w:val="Normln"/>
    <w:rsid w:val="00904CB4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0">
    <w:name w:val="NADPIS2"/>
    <w:basedOn w:val="Nadpis21"/>
    <w:rsid w:val="00904CB4"/>
    <w:pPr>
      <w:numPr>
        <w:numId w:val="2"/>
      </w:numPr>
      <w:spacing w:before="240" w:after="60"/>
    </w:pPr>
    <w:rPr>
      <w:rFonts w:ascii="Times New Roman" w:hAnsi="Times New Roman" w:cs="Times New Roman"/>
      <w:b w:val="0"/>
      <w:bCs/>
      <w:caps/>
      <w:snapToGrid w:val="0"/>
      <w:sz w:val="24"/>
      <w:lang w:val="fr-FR" w:eastAsia="en-US"/>
    </w:rPr>
  </w:style>
  <w:style w:type="paragraph" w:customStyle="1" w:styleId="bullet-3">
    <w:name w:val="bullet-3"/>
    <w:basedOn w:val="Normln"/>
    <w:rsid w:val="00904CB4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X">
    <w:name w:val="NADPIS1X"/>
    <w:basedOn w:val="Nadpis10"/>
    <w:rsid w:val="00904CB4"/>
    <w:pPr>
      <w:numPr>
        <w:numId w:val="2"/>
      </w:numPr>
      <w:spacing w:before="0" w:after="0"/>
    </w:pPr>
    <w:rPr>
      <w:rFonts w:ascii="Times New Roman" w:hAnsi="Times New Roman" w:cs="Times New Roman"/>
      <w:caps w:val="0"/>
      <w:snapToGrid w:val="0"/>
      <w:sz w:val="28"/>
      <w:szCs w:val="28"/>
      <w:lang w:eastAsia="en-US"/>
    </w:rPr>
  </w:style>
  <w:style w:type="paragraph" w:styleId="Zkladntext">
    <w:name w:val="Body Text"/>
    <w:basedOn w:val="Normln"/>
    <w:link w:val="ZkladntextChar"/>
    <w:rsid w:val="00904CB4"/>
    <w:rPr>
      <w:rFonts w:cs="Arial"/>
      <w:b/>
      <w:bCs/>
      <w:szCs w:val="20"/>
    </w:rPr>
  </w:style>
  <w:style w:type="paragraph" w:styleId="Zkladntext2">
    <w:name w:val="Body Text 2"/>
    <w:basedOn w:val="Normln"/>
    <w:rsid w:val="00904CB4"/>
    <w:pPr>
      <w:spacing w:line="480" w:lineRule="auto"/>
    </w:pPr>
  </w:style>
  <w:style w:type="paragraph" w:styleId="Zkladntextodsazen3">
    <w:name w:val="Body Text Indent 3"/>
    <w:basedOn w:val="Normln"/>
    <w:rsid w:val="00904CB4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904CB4"/>
  </w:style>
  <w:style w:type="paragraph" w:customStyle="1" w:styleId="NormalJustified">
    <w:name w:val="Normal (Justified)"/>
    <w:basedOn w:val="Normln"/>
    <w:rsid w:val="00904CB4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rsid w:val="00904CB4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rsid w:val="00904CB4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</w:rPr>
  </w:style>
  <w:style w:type="paragraph" w:styleId="Zkladntext3">
    <w:name w:val="Body Text 3"/>
    <w:basedOn w:val="Normln"/>
    <w:rsid w:val="00904CB4"/>
    <w:pPr>
      <w:jc w:val="center"/>
    </w:pPr>
    <w:rPr>
      <w:szCs w:val="20"/>
    </w:rPr>
  </w:style>
  <w:style w:type="paragraph" w:styleId="Zpat">
    <w:name w:val="footer"/>
    <w:basedOn w:val="Normln"/>
    <w:link w:val="ZpatChar2"/>
    <w:uiPriority w:val="99"/>
    <w:rsid w:val="00904CB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4CB4"/>
  </w:style>
  <w:style w:type="paragraph" w:styleId="Zhlav">
    <w:name w:val="header"/>
    <w:basedOn w:val="Normln"/>
    <w:link w:val="ZhlavChar2"/>
    <w:rsid w:val="00904CB4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qFormat/>
    <w:rsid w:val="00904CB4"/>
    <w:rPr>
      <w:color w:val="0000FF"/>
      <w:u w:val="single"/>
    </w:rPr>
  </w:style>
  <w:style w:type="paragraph" w:customStyle="1" w:styleId="BodyText21">
    <w:name w:val="Body Text 21"/>
    <w:basedOn w:val="Normln"/>
    <w:rsid w:val="00904CB4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rsid w:val="00904CB4"/>
    <w:pPr>
      <w:autoSpaceDE w:val="0"/>
      <w:autoSpaceDN w:val="0"/>
      <w:adjustRightInd w:val="0"/>
      <w:ind w:left="480" w:right="-256"/>
    </w:pPr>
    <w:rPr>
      <w:color w:val="000000"/>
      <w:szCs w:val="13"/>
    </w:rPr>
  </w:style>
  <w:style w:type="paragraph" w:customStyle="1" w:styleId="NormlnsWWW5">
    <w:name w:val="Normální (síť WWW)5"/>
    <w:basedOn w:val="Normln"/>
    <w:rsid w:val="00904CB4"/>
    <w:pPr>
      <w:spacing w:before="50" w:after="100" w:afterAutospacing="1"/>
    </w:pPr>
    <w:rPr>
      <w:rFonts w:ascii="Tahoma" w:eastAsia="Arial Unicode MS" w:hAnsi="Tahoma" w:cs="Tahoma"/>
    </w:rPr>
  </w:style>
  <w:style w:type="paragraph" w:customStyle="1" w:styleId="atext">
    <w:name w:val="atext"/>
    <w:basedOn w:val="Normln"/>
    <w:rsid w:val="00904CB4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rsid w:val="00904CB4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D3307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Normlnweb">
    <w:name w:val="Normal (Web)"/>
    <w:basedOn w:val="Normln"/>
    <w:uiPriority w:val="99"/>
    <w:rsid w:val="00904CB4"/>
    <w:pPr>
      <w:spacing w:before="100" w:beforeAutospacing="1" w:after="100" w:afterAutospacing="1"/>
    </w:pPr>
  </w:style>
  <w:style w:type="character" w:styleId="Sledovanodkaz">
    <w:name w:val="FollowedHyperlink"/>
    <w:uiPriority w:val="99"/>
    <w:rsid w:val="00904CB4"/>
    <w:rPr>
      <w:color w:val="800080"/>
      <w:u w:val="single"/>
    </w:rPr>
  </w:style>
  <w:style w:type="paragraph" w:customStyle="1" w:styleId="dek">
    <w:name w:val="Řádek"/>
    <w:basedOn w:val="Normln"/>
    <w:rsid w:val="00904CB4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  <w:rsid w:val="00904CB4"/>
  </w:style>
  <w:style w:type="paragraph" w:styleId="Prosttext">
    <w:name w:val="Plain Text"/>
    <w:basedOn w:val="Normln"/>
    <w:rsid w:val="00904CB4"/>
    <w:rPr>
      <w:rFonts w:ascii="Courier New" w:hAnsi="Courier New"/>
      <w:szCs w:val="20"/>
    </w:rPr>
  </w:style>
  <w:style w:type="paragraph" w:styleId="Zptenadresanaoblku">
    <w:name w:val="envelope return"/>
    <w:basedOn w:val="Normln"/>
    <w:rsid w:val="00904CB4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904CB4"/>
    <w:rPr>
      <w:b/>
      <w:i/>
      <w:szCs w:val="20"/>
    </w:rPr>
  </w:style>
  <w:style w:type="paragraph" w:customStyle="1" w:styleId="anglicky">
    <w:name w:val="anglicky"/>
    <w:basedOn w:val="Normln"/>
    <w:rsid w:val="00904CB4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sid w:val="00904CB4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link w:val="TextbublinyChar"/>
    <w:uiPriority w:val="99"/>
    <w:semiHidden/>
    <w:rsid w:val="00904CB4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904CB4"/>
    <w:rPr>
      <w:sz w:val="16"/>
      <w:szCs w:val="16"/>
    </w:rPr>
  </w:style>
  <w:style w:type="paragraph" w:styleId="Textkomente">
    <w:name w:val="annotation text"/>
    <w:basedOn w:val="Normln"/>
    <w:link w:val="TextkomenteChar"/>
    <w:rsid w:val="00904CB4"/>
    <w:rPr>
      <w:szCs w:val="20"/>
    </w:rPr>
  </w:style>
  <w:style w:type="paragraph" w:styleId="Titulek">
    <w:name w:val="caption"/>
    <w:basedOn w:val="Normln"/>
    <w:next w:val="Normln"/>
    <w:link w:val="TitulekChar"/>
    <w:unhideWhenUsed/>
    <w:qFormat/>
    <w:rsid w:val="002C6AD5"/>
    <w:pPr>
      <w:spacing w:after="120"/>
      <w:ind w:firstLine="357"/>
      <w:jc w:val="center"/>
    </w:pPr>
    <w:rPr>
      <w:b/>
      <w:bCs/>
      <w:sz w:val="18"/>
      <w:szCs w:val="18"/>
    </w:rPr>
  </w:style>
  <w:style w:type="paragraph" w:styleId="Rozloendokumentu">
    <w:name w:val="Document Map"/>
    <w:basedOn w:val="Normln"/>
    <w:link w:val="RozloendokumentuChar"/>
    <w:uiPriority w:val="99"/>
    <w:semiHidden/>
    <w:rsid w:val="00904CB4"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sid w:val="00904CB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904CB4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04CB4"/>
    <w:rPr>
      <w:b/>
      <w:bCs/>
    </w:rPr>
  </w:style>
  <w:style w:type="paragraph" w:customStyle="1" w:styleId="Renatka">
    <w:name w:val="Renatka"/>
    <w:basedOn w:val="Normln"/>
    <w:rsid w:val="00904CB4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basedOn w:val="Standardnpsmoodstavce"/>
    <w:uiPriority w:val="22"/>
    <w:qFormat/>
    <w:rsid w:val="00D33072"/>
    <w:rPr>
      <w:b/>
      <w:bCs/>
      <w:spacing w:val="0"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2">
    <w:name w:val="Zápatí Char2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33072"/>
    <w:pPr>
      <w:ind w:left="720"/>
      <w:contextualSpacing/>
    </w:pPr>
  </w:style>
  <w:style w:type="table" w:styleId="Mkatabulky">
    <w:name w:val="Table Grid"/>
    <w:basedOn w:val="Normlntabulka"/>
    <w:rsid w:val="008C1B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1F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rsid w:val="007911F4"/>
    <w:pPr>
      <w:spacing w:before="6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Nadpisobsahu">
    <w:name w:val="TOC Heading"/>
    <w:basedOn w:val="Nadpis10"/>
    <w:next w:val="Normln"/>
    <w:unhideWhenUsed/>
    <w:qFormat/>
    <w:rsid w:val="00D33072"/>
    <w:pPr>
      <w:outlineLvl w:val="9"/>
    </w:pPr>
    <w:rPr>
      <w:lang w:bidi="en-US"/>
    </w:rPr>
  </w:style>
  <w:style w:type="paragraph" w:styleId="Obsah2">
    <w:name w:val="toc 2"/>
    <w:basedOn w:val="Normln"/>
    <w:next w:val="Normln"/>
    <w:autoRedefine/>
    <w:uiPriority w:val="39"/>
    <w:rsid w:val="00C52132"/>
    <w:pPr>
      <w:tabs>
        <w:tab w:val="left" w:pos="880"/>
        <w:tab w:val="right" w:leader="dot" w:pos="9062"/>
      </w:tabs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3"/>
      </w:numPr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aliases w:val="V_Head4 Char,H4 Char,Odstavec 1 Char,Odstavec 11 Char,Odstavec 12 Char,Odstavec 13 Char,Odstavec 14 Char,Odstavec 111 Char,Odstavec 121 Char,Odstavec 131 Char,Odstavec 15 Char,Odstavec 141 Char,Odstavec 16 Char,Odstavec 112 Char,h4 Char"/>
    <w:basedOn w:val="Standardnpsmoodstavce"/>
    <w:link w:val="Nadpis40"/>
    <w:rsid w:val="0002423E"/>
    <w:rPr>
      <w:rFonts w:ascii="Arial" w:hAnsi="Arial" w:cs="Arial"/>
      <w:b/>
      <w:iCs/>
      <w:sz w:val="20"/>
      <w:szCs w:val="24"/>
    </w:rPr>
  </w:style>
  <w:style w:type="character" w:customStyle="1" w:styleId="Nadpis3Char">
    <w:name w:val="Nadpis 3 Char"/>
    <w:aliases w:val="Podkapitola Char,Podkapitola2 Char,odstavec Char,PA Minor Section Char,V_Head3 Char,V_Head31 Char,V_Head32 Char,H3 Char,Podkapitola 2 Char,Podkapitola 21 Char,Podkapitola 22 Char,Podkapitola 23 Char,Podkapitola 24 Char,Podkapitola 25 Char"/>
    <w:basedOn w:val="Standardnpsmoodstavce"/>
    <w:link w:val="Nadpis30"/>
    <w:uiPriority w:val="99"/>
    <w:rsid w:val="00611A0D"/>
    <w:rPr>
      <w:rFonts w:cs="Arial"/>
      <w:b/>
      <w:szCs w:val="20"/>
    </w:rPr>
  </w:style>
  <w:style w:type="table" w:customStyle="1" w:styleId="Mkatabulky11">
    <w:name w:val="Mřížka tabulky11"/>
    <w:basedOn w:val="Normlntabulka"/>
    <w:rsid w:val="00BC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2">
    <w:name w:val="Záhlaví Char2"/>
    <w:basedOn w:val="Standardnpsmoodstavce"/>
    <w:link w:val="Zhlav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character" w:customStyle="1" w:styleId="caps">
    <w:name w:val="caps"/>
    <w:basedOn w:val="Standardnpsmoodstavce"/>
    <w:rsid w:val="00DC4F79"/>
  </w:style>
  <w:style w:type="character" w:customStyle="1" w:styleId="Nadpis1Char">
    <w:name w:val="Nadpis 1 Char"/>
    <w:aliases w:val="Kapitola Char,kapitola Char,V_Head1 Char,Záhlaví 1 Char,14 B centr Char,ASAPHeading 1 Char,H1 Char,Kapitola1 Char,Kapitola2 Char,Kapitola3 Char,Kapitola4 Char,Kapitola5 Char,Kapitola11 Char,Kapitola21 Char,Kapitola31 Char,Kapitola41 Char"/>
    <w:basedOn w:val="Standardnpsmoodstavce"/>
    <w:link w:val="Nadpis10"/>
    <w:uiPriority w:val="99"/>
    <w:rsid w:val="00783A0E"/>
    <w:rPr>
      <w:rFonts w:asciiTheme="majorHAnsi" w:eastAsiaTheme="majorEastAsia" w:hAnsiTheme="majorHAnsi" w:cstheme="majorBidi"/>
      <w:b/>
      <w:bCs/>
      <w:caps/>
      <w:color w:val="FFFFFF"/>
      <w:sz w:val="20"/>
      <w:szCs w:val="20"/>
      <w:shd w:val="clear" w:color="auto" w:fill="1F497D"/>
    </w:rPr>
  </w:style>
  <w:style w:type="character" w:customStyle="1" w:styleId="Nadpis5Char">
    <w:name w:val="Nadpis 5 Char"/>
    <w:aliases w:val="Odstavec 2 Char,Odstavec 21 Char,Odstavec 22 Char,Odstavec 211 Char,Odstavec 23 Char,Odstavec 212 Char,Odstavec 24 Char,Odstavec 213 Char,Odstavec 25 Char,Odstavec 214 Char,Odstavec 26 Char,Odstavec 27 Char,Odstavec 215 Char,H5 Char"/>
    <w:basedOn w:val="Standardnpsmoodstavce"/>
    <w:link w:val="Nadpis50"/>
    <w:rsid w:val="00D6781B"/>
    <w:rPr>
      <w:rFonts w:ascii="Arial" w:eastAsiaTheme="majorEastAsia" w:hAnsi="Arial" w:cstheme="majorBidi"/>
      <w:b/>
      <w:sz w:val="20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rsid w:val="00D3307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aliases w:val="ASAPHeading 7 Char,H7 Char,PA Appendix Major Char,MUS7 Char,Para no numbering Char,Heading 71 Char,Legal Level 1.1. Char,nadpis7 Char,menu v službe Char"/>
    <w:basedOn w:val="Standardnpsmoodstavce"/>
    <w:link w:val="Nadpis7"/>
    <w:rsid w:val="00D3307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aliases w:val="bijlage Char,ASAPHeading 8 Char,H8 Char,PA Appendix Minor Char,MUS8 Char,No num/gap Char,Heading 81 Char,nadpis8 Char"/>
    <w:basedOn w:val="Standardnpsmoodstavce"/>
    <w:link w:val="Nadpis8"/>
    <w:rsid w:val="00D3307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aliases w:val="h9 Char,heading9 Char,ASAPHeading 9 Char,Titre 10 Char,H9 Char,Příloha Char,MUS9 Char,Code eg's Char,Heading 91 Char,nadpis9 Char,Problém č. Char,Problém c. Char,App Heading Char"/>
    <w:basedOn w:val="Standardnpsmoodstavce"/>
    <w:link w:val="Nadpis9"/>
    <w:rsid w:val="00D3307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D3307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D3307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33072"/>
    <w:rPr>
      <w:i/>
      <w:iCs/>
      <w:sz w:val="24"/>
      <w:szCs w:val="24"/>
    </w:rPr>
  </w:style>
  <w:style w:type="character" w:styleId="Zvraznn">
    <w:name w:val="Emphasis"/>
    <w:uiPriority w:val="20"/>
    <w:qFormat/>
    <w:rsid w:val="00D33072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D33072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D33072"/>
  </w:style>
  <w:style w:type="paragraph" w:styleId="Citt">
    <w:name w:val="Quote"/>
    <w:basedOn w:val="Normln"/>
    <w:next w:val="Normln"/>
    <w:link w:val="CittChar"/>
    <w:uiPriority w:val="29"/>
    <w:qFormat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307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307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D33072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D33072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D33072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D33072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D33072"/>
    <w:rPr>
      <w:rFonts w:asciiTheme="majorHAnsi" w:eastAsiaTheme="majorEastAsia" w:hAnsiTheme="majorHAnsi" w:cstheme="majorBidi"/>
      <w:b/>
      <w:bCs/>
      <w:i/>
      <w:iCs/>
      <w:color w:val="auto"/>
    </w:rPr>
  </w:style>
  <w:style w:type="numbering" w:customStyle="1" w:styleId="Bezseznamu1">
    <w:name w:val="Bez seznamu1"/>
    <w:next w:val="Bezseznamu"/>
    <w:uiPriority w:val="99"/>
    <w:semiHidden/>
    <w:unhideWhenUsed/>
    <w:rsid w:val="00BA1BEC"/>
  </w:style>
  <w:style w:type="paragraph" w:customStyle="1" w:styleId="Nadpis2">
    <w:name w:val="Nadpis_2"/>
    <w:basedOn w:val="Normln"/>
    <w:rsid w:val="00BA1BEC"/>
    <w:pPr>
      <w:keepNext/>
      <w:numPr>
        <w:ilvl w:val="1"/>
        <w:numId w:val="4"/>
      </w:numPr>
      <w:jc w:val="both"/>
    </w:pPr>
    <w:rPr>
      <w:rFonts w:eastAsiaTheme="minorHAnsi"/>
      <w:noProof/>
      <w:lang w:eastAsia="en-US"/>
    </w:rPr>
  </w:style>
  <w:style w:type="character" w:customStyle="1" w:styleId="WW8Num1z0">
    <w:name w:val="WW8Num1z0"/>
    <w:rsid w:val="00BA1BEC"/>
    <w:rPr>
      <w:rFonts w:ascii="Wingdings 2" w:hAnsi="Wingdings 2" w:cs="OpenSymbol"/>
    </w:rPr>
  </w:style>
  <w:style w:type="character" w:customStyle="1" w:styleId="WW8Num1z1">
    <w:name w:val="WW8Num1z1"/>
    <w:rsid w:val="00BA1BEC"/>
    <w:rPr>
      <w:rFonts w:ascii="OpenSymbol" w:hAnsi="OpenSymbol" w:cs="OpenSymbol"/>
    </w:rPr>
  </w:style>
  <w:style w:type="character" w:customStyle="1" w:styleId="WW8Num2z0">
    <w:name w:val="WW8Num2z0"/>
    <w:rsid w:val="00BA1BEC"/>
    <w:rPr>
      <w:rFonts w:ascii="Wingdings 2" w:hAnsi="Wingdings 2" w:cs="OpenSymbol"/>
    </w:rPr>
  </w:style>
  <w:style w:type="character" w:customStyle="1" w:styleId="WW8Num2z1">
    <w:name w:val="WW8Num2z1"/>
    <w:rsid w:val="00BA1BEC"/>
    <w:rPr>
      <w:rFonts w:ascii="OpenSymbol" w:hAnsi="OpenSymbol" w:cs="OpenSymbol"/>
    </w:rPr>
  </w:style>
  <w:style w:type="character" w:customStyle="1" w:styleId="Absatz-Standardschriftart">
    <w:name w:val="Absatz-Standardschriftart"/>
    <w:rsid w:val="00BA1BEC"/>
  </w:style>
  <w:style w:type="character" w:customStyle="1" w:styleId="WW-Absatz-Standardschriftart">
    <w:name w:val="WW-Absatz-Standardschriftart"/>
    <w:rsid w:val="00BA1BEC"/>
  </w:style>
  <w:style w:type="character" w:customStyle="1" w:styleId="WW-Absatz-Standardschriftart1">
    <w:name w:val="WW-Absatz-Standardschriftart1"/>
    <w:rsid w:val="00BA1BEC"/>
  </w:style>
  <w:style w:type="character" w:customStyle="1" w:styleId="WW-Absatz-Standardschriftart11">
    <w:name w:val="WW-Absatz-Standardschriftart11"/>
    <w:rsid w:val="00BA1BEC"/>
  </w:style>
  <w:style w:type="character" w:customStyle="1" w:styleId="Standardnpsmoodstavce2">
    <w:name w:val="Standardní písmo odstavce2"/>
    <w:rsid w:val="00BA1BEC"/>
  </w:style>
  <w:style w:type="character" w:customStyle="1" w:styleId="WW-Absatz-Standardschriftart111">
    <w:name w:val="WW-Absatz-Standardschriftart111"/>
    <w:rsid w:val="00BA1BEC"/>
  </w:style>
  <w:style w:type="character" w:customStyle="1" w:styleId="WW-Absatz-Standardschriftart1111">
    <w:name w:val="WW-Absatz-Standardschriftart1111"/>
    <w:rsid w:val="00BA1BEC"/>
  </w:style>
  <w:style w:type="character" w:customStyle="1" w:styleId="Standardnpsmoodstavce1">
    <w:name w:val="Standardní písmo odstavce1"/>
    <w:rsid w:val="00BA1BEC"/>
  </w:style>
  <w:style w:type="character" w:customStyle="1" w:styleId="WW-Absatz-Standardschriftart11111">
    <w:name w:val="WW-Absatz-Standardschriftart11111"/>
    <w:rsid w:val="00BA1BEC"/>
  </w:style>
  <w:style w:type="character" w:customStyle="1" w:styleId="WW-Absatz-Standardschriftart111111">
    <w:name w:val="WW-Absatz-Standardschriftart111111"/>
    <w:rsid w:val="00BA1BEC"/>
  </w:style>
  <w:style w:type="character" w:customStyle="1" w:styleId="WW-Absatz-Standardschriftart1111111">
    <w:name w:val="WW-Absatz-Standardschriftart1111111"/>
    <w:rsid w:val="00BA1BEC"/>
  </w:style>
  <w:style w:type="character" w:customStyle="1" w:styleId="WW-Absatz-Standardschriftart11111111">
    <w:name w:val="WW-Absatz-Standardschriftart11111111"/>
    <w:rsid w:val="00BA1BEC"/>
  </w:style>
  <w:style w:type="character" w:customStyle="1" w:styleId="WW-Absatz-Standardschriftart111111111">
    <w:name w:val="WW-Absatz-Standardschriftart111111111"/>
    <w:rsid w:val="00BA1BEC"/>
  </w:style>
  <w:style w:type="character" w:customStyle="1" w:styleId="WW-Absatz-Standardschriftart1111111111">
    <w:name w:val="WW-Absatz-Standardschriftart1111111111"/>
    <w:rsid w:val="00BA1BEC"/>
  </w:style>
  <w:style w:type="character" w:customStyle="1" w:styleId="WW-Absatz-Standardschriftart11111111111">
    <w:name w:val="WW-Absatz-Standardschriftart11111111111"/>
    <w:rsid w:val="00BA1BEC"/>
  </w:style>
  <w:style w:type="character" w:customStyle="1" w:styleId="WW-Absatz-Standardschriftart111111111111">
    <w:name w:val="WW-Absatz-Standardschriftart111111111111"/>
    <w:rsid w:val="00BA1BEC"/>
  </w:style>
  <w:style w:type="character" w:customStyle="1" w:styleId="Odrky">
    <w:name w:val="Odrážky"/>
    <w:rsid w:val="00BA1BEC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BA1BEC"/>
  </w:style>
  <w:style w:type="paragraph" w:customStyle="1" w:styleId="Nadpis">
    <w:name w:val="Nadpis"/>
    <w:basedOn w:val="Normln"/>
    <w:next w:val="Zkladntext"/>
    <w:rsid w:val="00BA1BEC"/>
    <w:pPr>
      <w:keepNext/>
      <w:spacing w:before="240" w:after="120"/>
      <w:ind w:firstLine="567"/>
      <w:jc w:val="both"/>
    </w:pPr>
    <w:rPr>
      <w:rFonts w:eastAsia="Microsoft YaHei"/>
      <w:noProof/>
      <w:sz w:val="28"/>
      <w:szCs w:val="28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BA1BEC"/>
    <w:rPr>
      <w:rFonts w:cs="Arial"/>
      <w:b/>
      <w:bCs/>
      <w:szCs w:val="20"/>
    </w:rPr>
  </w:style>
  <w:style w:type="paragraph" w:styleId="Seznam">
    <w:name w:val="List"/>
    <w:basedOn w:val="Zkladntext"/>
    <w:rsid w:val="00BA1BEC"/>
    <w:pPr>
      <w:keepNext/>
      <w:spacing w:after="120"/>
      <w:ind w:firstLine="567"/>
      <w:jc w:val="both"/>
    </w:pPr>
    <w:rPr>
      <w:rFonts w:eastAsiaTheme="minorHAnsi" w:cstheme="minorBidi"/>
      <w:b w:val="0"/>
      <w:bCs w:val="0"/>
      <w:noProof/>
      <w:szCs w:val="22"/>
      <w:lang w:eastAsia="en-US"/>
    </w:rPr>
  </w:style>
  <w:style w:type="paragraph" w:customStyle="1" w:styleId="Popisek">
    <w:name w:val="Popisek"/>
    <w:basedOn w:val="Normln"/>
    <w:rsid w:val="00BA1BEC"/>
    <w:pPr>
      <w:keepNext/>
      <w:suppressLineNumbers/>
      <w:spacing w:before="120" w:after="120"/>
      <w:ind w:firstLine="567"/>
      <w:jc w:val="both"/>
    </w:pPr>
    <w:rPr>
      <w:rFonts w:eastAsiaTheme="minorHAnsi"/>
      <w:i/>
      <w:iCs/>
      <w:noProof/>
      <w:lang w:eastAsia="en-US"/>
    </w:rPr>
  </w:style>
  <w:style w:type="paragraph" w:customStyle="1" w:styleId="Rejstk">
    <w:name w:val="Rejstřík"/>
    <w:basedOn w:val="Normln"/>
    <w:rsid w:val="00BA1BEC"/>
    <w:pPr>
      <w:keepNext/>
      <w:suppressLineNumbers/>
      <w:ind w:firstLine="567"/>
      <w:jc w:val="both"/>
    </w:pPr>
    <w:rPr>
      <w:rFonts w:eastAsiaTheme="minorHAnsi"/>
      <w:noProof/>
      <w:lang w:eastAsia="en-US"/>
    </w:rPr>
  </w:style>
  <w:style w:type="character" w:customStyle="1" w:styleId="ZhlavChar1">
    <w:name w:val="Záhlaví Char1"/>
    <w:basedOn w:val="Standardnpsmoodstavce"/>
    <w:rsid w:val="00BA1BEC"/>
    <w:rPr>
      <w:noProof/>
      <w:szCs w:val="21"/>
    </w:rPr>
  </w:style>
  <w:style w:type="character" w:customStyle="1" w:styleId="ZpatChar1">
    <w:name w:val="Zápatí Char1"/>
    <w:basedOn w:val="Standardnpsmoodstavce"/>
    <w:uiPriority w:val="99"/>
    <w:rsid w:val="00BA1BEC"/>
    <w:rPr>
      <w:noProof/>
      <w:szCs w:val="21"/>
    </w:rPr>
  </w:style>
  <w:style w:type="table" w:customStyle="1" w:styleId="Mkatabulky5">
    <w:name w:val="Mřížka tabulky5"/>
    <w:basedOn w:val="Normlntabulka"/>
    <w:next w:val="Mkatabulky"/>
    <w:uiPriority w:val="59"/>
    <w:rsid w:val="00BA1BEC"/>
    <w:pPr>
      <w:ind w:firstLine="0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BEC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A1BEC"/>
  </w:style>
  <w:style w:type="paragraph" w:customStyle="1" w:styleId="Nadpis1">
    <w:name w:val="Nadpis_1"/>
    <w:basedOn w:val="Normln"/>
    <w:rsid w:val="00BA1BEC"/>
    <w:pPr>
      <w:keepNext/>
      <w:numPr>
        <w:ilvl w:val="2"/>
        <w:numId w:val="4"/>
      </w:numPr>
      <w:tabs>
        <w:tab w:val="clear" w:pos="720"/>
        <w:tab w:val="num" w:pos="360"/>
      </w:tabs>
      <w:ind w:left="360" w:hanging="360"/>
      <w:jc w:val="both"/>
    </w:pPr>
    <w:rPr>
      <w:rFonts w:eastAsiaTheme="minorHAnsi"/>
      <w:noProof/>
      <w:lang w:eastAsia="en-US"/>
    </w:rPr>
  </w:style>
  <w:style w:type="paragraph" w:customStyle="1" w:styleId="Nadpis3">
    <w:name w:val="Nadpis_3"/>
    <w:basedOn w:val="Normln"/>
    <w:rsid w:val="00BA1BEC"/>
    <w:pPr>
      <w:keepNext/>
      <w:numPr>
        <w:ilvl w:val="3"/>
        <w:numId w:val="4"/>
      </w:numPr>
      <w:tabs>
        <w:tab w:val="clear" w:pos="1080"/>
        <w:tab w:val="num" w:pos="720"/>
      </w:tabs>
      <w:ind w:left="720" w:hanging="720"/>
      <w:jc w:val="both"/>
    </w:pPr>
    <w:rPr>
      <w:rFonts w:eastAsiaTheme="minorHAnsi"/>
      <w:noProof/>
      <w:lang w:eastAsia="en-US"/>
    </w:rPr>
  </w:style>
  <w:style w:type="paragraph" w:customStyle="1" w:styleId="Nadpis4">
    <w:name w:val="Nadpis_4"/>
    <w:basedOn w:val="Normln"/>
    <w:rsid w:val="00BA1BEC"/>
    <w:pPr>
      <w:keepNext/>
      <w:numPr>
        <w:ilvl w:val="4"/>
        <w:numId w:val="4"/>
      </w:numPr>
      <w:jc w:val="both"/>
    </w:pPr>
    <w:rPr>
      <w:rFonts w:eastAsiaTheme="minorHAnsi"/>
      <w:noProof/>
      <w:lang w:eastAsia="en-US"/>
    </w:rPr>
  </w:style>
  <w:style w:type="paragraph" w:customStyle="1" w:styleId="Nadpis5">
    <w:name w:val="Nadpis_5"/>
    <w:basedOn w:val="Normln"/>
    <w:rsid w:val="00BA1BEC"/>
    <w:pPr>
      <w:keepNext/>
      <w:numPr>
        <w:ilvl w:val="5"/>
        <w:numId w:val="4"/>
      </w:numPr>
      <w:tabs>
        <w:tab w:val="clear" w:pos="1440"/>
        <w:tab w:val="num" w:pos="1080"/>
      </w:tabs>
      <w:ind w:left="1080" w:hanging="1080"/>
      <w:jc w:val="both"/>
    </w:pPr>
    <w:rPr>
      <w:rFonts w:eastAsiaTheme="minorHAnsi"/>
      <w:noProof/>
      <w:lang w:eastAsia="en-US"/>
    </w:rPr>
  </w:style>
  <w:style w:type="paragraph" w:customStyle="1" w:styleId="Nadpis60">
    <w:name w:val="Nadpis_6"/>
    <w:basedOn w:val="Normln"/>
    <w:rsid w:val="00BA1BEC"/>
    <w:pPr>
      <w:keepNext/>
      <w:tabs>
        <w:tab w:val="num" w:pos="1440"/>
      </w:tabs>
      <w:ind w:left="1440" w:hanging="1440"/>
      <w:jc w:val="both"/>
    </w:pPr>
    <w:rPr>
      <w:rFonts w:eastAsiaTheme="minorHAnsi"/>
      <w:noProof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BEC"/>
    <w:rPr>
      <w:b/>
      <w:bCs/>
      <w:szCs w:val="20"/>
      <w:lang w:val="cs-CZ" w:eastAsia="cs-CZ" w:bidi="ar-SA"/>
    </w:rPr>
  </w:style>
  <w:style w:type="character" w:customStyle="1" w:styleId="PedmtkomenteChar1">
    <w:name w:val="Předmět komentáře Char1"/>
    <w:basedOn w:val="TextkomenteChar"/>
    <w:uiPriority w:val="99"/>
    <w:semiHidden/>
    <w:rsid w:val="00BA1BEC"/>
    <w:rPr>
      <w:b/>
      <w:bCs/>
      <w:noProof/>
      <w:sz w:val="20"/>
      <w:szCs w:val="20"/>
      <w:lang w:val="cs-CZ" w:eastAsia="cs-CZ" w:bidi="ar-S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A1BEC"/>
    <w:rPr>
      <w:rFonts w:ascii="Tahoma" w:hAnsi="Tahoma" w:cs="Tahoma"/>
      <w:szCs w:val="20"/>
      <w:shd w:val="clear" w:color="auto" w:fill="000080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BA1BEC"/>
    <w:rPr>
      <w:rFonts w:ascii="Tahoma" w:hAnsi="Tahoma" w:cs="Tahoma"/>
      <w:noProof/>
      <w:sz w:val="16"/>
      <w:szCs w:val="16"/>
    </w:rPr>
  </w:style>
  <w:style w:type="paragraph" w:customStyle="1" w:styleId="Odrky1">
    <w:name w:val="Odrážky 1"/>
    <w:basedOn w:val="Normln"/>
    <w:rsid w:val="00BA1BEC"/>
    <w:pPr>
      <w:tabs>
        <w:tab w:val="num" w:pos="720"/>
      </w:tabs>
      <w:ind w:left="720" w:hanging="360"/>
      <w:jc w:val="both"/>
    </w:pPr>
    <w:rPr>
      <w:rFonts w:ascii="Times New Roman" w:eastAsia="Calibri" w:hAnsi="Times New Roman" w:cs="Times New Roman"/>
      <w:noProof/>
    </w:rPr>
  </w:style>
  <w:style w:type="paragraph" w:customStyle="1" w:styleId="Odrky2">
    <w:name w:val="Odrážky 2"/>
    <w:basedOn w:val="Normln"/>
    <w:rsid w:val="00BA1BEC"/>
    <w:pPr>
      <w:numPr>
        <w:ilvl w:val="1"/>
        <w:numId w:val="5"/>
      </w:numPr>
      <w:jc w:val="both"/>
    </w:pPr>
    <w:rPr>
      <w:rFonts w:ascii="Times New Roman" w:eastAsia="Calibri" w:hAnsi="Times New Roman" w:cs="Times New Roman"/>
      <w:noProof/>
    </w:rPr>
  </w:style>
  <w:style w:type="paragraph" w:customStyle="1" w:styleId="Odrky0">
    <w:name w:val="Odrážky 0"/>
    <w:basedOn w:val="Normln"/>
    <w:rsid w:val="00BA1BEC"/>
    <w:pPr>
      <w:numPr>
        <w:ilvl w:val="2"/>
        <w:numId w:val="5"/>
      </w:numPr>
      <w:tabs>
        <w:tab w:val="left" w:pos="284"/>
      </w:tabs>
      <w:ind w:left="284" w:hanging="284"/>
    </w:pPr>
    <w:rPr>
      <w:rFonts w:ascii="Times New Roman" w:eastAsia="Calibri" w:hAnsi="Times New Roman" w:cs="Times New Roman"/>
      <w:noProof/>
    </w:rPr>
  </w:style>
  <w:style w:type="paragraph" w:customStyle="1" w:styleId="Odrky4">
    <w:name w:val="Odrážky 4"/>
    <w:basedOn w:val="Normln"/>
    <w:rsid w:val="00BA1BEC"/>
    <w:pPr>
      <w:numPr>
        <w:numId w:val="6"/>
      </w:numPr>
      <w:tabs>
        <w:tab w:val="clear" w:pos="360"/>
        <w:tab w:val="num" w:pos="2268"/>
      </w:tabs>
      <w:ind w:left="2268"/>
      <w:jc w:val="both"/>
    </w:pPr>
    <w:rPr>
      <w:rFonts w:ascii="Times New Roman" w:eastAsia="Calibri" w:hAnsi="Times New Roman" w:cs="Times New Roman"/>
      <w:noProof/>
    </w:rPr>
  </w:style>
  <w:style w:type="paragraph" w:customStyle="1" w:styleId="EARSmall">
    <w:name w:val="EAR Small"/>
    <w:basedOn w:val="Normln"/>
    <w:next w:val="Normln"/>
    <w:link w:val="EARSmallChar"/>
    <w:rsid w:val="00172ED7"/>
    <w:pPr>
      <w:spacing w:before="120" w:after="60"/>
      <w:ind w:firstLine="0"/>
    </w:pPr>
    <w:rPr>
      <w:rFonts w:ascii="Calibri" w:eastAsiaTheme="minorHAnsi" w:hAnsi="Calibri"/>
      <w:sz w:val="18"/>
      <w:lang w:eastAsia="en-US"/>
    </w:rPr>
  </w:style>
  <w:style w:type="character" w:customStyle="1" w:styleId="EARSmallChar">
    <w:name w:val="EAR Small Char"/>
    <w:basedOn w:val="Standardnpsmoodstavce"/>
    <w:link w:val="EARSmall"/>
    <w:rsid w:val="00172ED7"/>
    <w:rPr>
      <w:rFonts w:ascii="Calibri" w:eastAsiaTheme="minorHAnsi" w:hAnsi="Calibri"/>
      <w:sz w:val="18"/>
      <w:lang w:eastAsia="en-US"/>
    </w:rPr>
  </w:style>
  <w:style w:type="table" w:customStyle="1" w:styleId="EARTable">
    <w:name w:val="EAR Table"/>
    <w:basedOn w:val="Normlntabulka"/>
    <w:rsid w:val="00172ED7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EARDiagram">
    <w:name w:val="EAR Diagram"/>
    <w:basedOn w:val="Normln"/>
    <w:next w:val="Normln"/>
    <w:link w:val="EARDiagramChar"/>
    <w:rsid w:val="002C6AD5"/>
    <w:pPr>
      <w:spacing w:before="240" w:after="240"/>
      <w:jc w:val="center"/>
    </w:pPr>
  </w:style>
  <w:style w:type="character" w:customStyle="1" w:styleId="EARDiagramChar">
    <w:name w:val="EAR Diagram Char"/>
    <w:basedOn w:val="Standardnpsmoodstavce"/>
    <w:link w:val="EARDiagram"/>
    <w:rsid w:val="002C6AD5"/>
  </w:style>
  <w:style w:type="character" w:customStyle="1" w:styleId="hps">
    <w:name w:val="hps"/>
    <w:basedOn w:val="Standardnpsmoodstavce"/>
    <w:rsid w:val="00A33792"/>
  </w:style>
  <w:style w:type="character" w:customStyle="1" w:styleId="ZhlavChar">
    <w:name w:val="Záhlav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ZpatChar">
    <w:name w:val="Zápat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table" w:customStyle="1" w:styleId="EARTable1">
    <w:name w:val="EAR Table1"/>
    <w:basedOn w:val="Normlntabulka"/>
    <w:rsid w:val="00E600B3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Italics">
    <w:name w:val="Italics"/>
    <w:rsid w:val="00FB2623"/>
    <w:rPr>
      <w:i/>
    </w:rPr>
  </w:style>
  <w:style w:type="character" w:customStyle="1" w:styleId="Bold">
    <w:name w:val="Bold"/>
    <w:rsid w:val="00FB2623"/>
    <w:rPr>
      <w:b/>
    </w:rPr>
  </w:style>
  <w:style w:type="character" w:customStyle="1" w:styleId="BoldItalics">
    <w:name w:val="Bold Italics"/>
    <w:rsid w:val="00FB2623"/>
    <w:rPr>
      <w:b/>
      <w:i/>
    </w:rPr>
  </w:style>
  <w:style w:type="character" w:customStyle="1" w:styleId="FieldLabel">
    <w:name w:val="Field Label"/>
    <w:rsid w:val="00FB2623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FB2623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FB2623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ln"/>
    <w:next w:val="Normln"/>
    <w:rsid w:val="00FB2623"/>
    <w:pPr>
      <w:ind w:firstLine="0"/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ln"/>
    <w:next w:val="Normln"/>
    <w:rsid w:val="00FB2623"/>
    <w:pPr>
      <w:ind w:firstLine="0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customStyle="1" w:styleId="Properties">
    <w:name w:val="Properties"/>
    <w:basedOn w:val="Normln"/>
    <w:next w:val="Normln"/>
    <w:rsid w:val="00FB2623"/>
    <w:pPr>
      <w:ind w:firstLine="0"/>
      <w:jc w:val="right"/>
    </w:pPr>
    <w:rPr>
      <w:rFonts w:ascii="Times New Roman" w:eastAsia="Times New Roman" w:hAnsi="Times New Roman" w:cs="Times New Roman"/>
      <w:color w:val="5F5F5F"/>
      <w:sz w:val="20"/>
      <w:szCs w:val="20"/>
    </w:rPr>
  </w:style>
  <w:style w:type="paragraph" w:customStyle="1" w:styleId="Notes">
    <w:name w:val="Notes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iagramImage">
    <w:name w:val="Diagram Image"/>
    <w:basedOn w:val="Normln"/>
    <w:next w:val="Normln"/>
    <w:rsid w:val="00FB2623"/>
    <w:pPr>
      <w:ind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gramLabel">
    <w:name w:val="Diagram Label"/>
    <w:basedOn w:val="Normln"/>
    <w:next w:val="Normln"/>
    <w:rsid w:val="00FB2623"/>
    <w:pPr>
      <w:ind w:firstLine="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Label">
    <w:name w:val="Table Label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Heading">
    <w:name w:val="Table Heading"/>
    <w:basedOn w:val="Normln"/>
    <w:next w:val="Normln"/>
    <w:rsid w:val="00FB2623"/>
    <w:pPr>
      <w:spacing w:before="80" w:after="40"/>
      <w:ind w:left="90" w:right="90" w:firstLine="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TableTitle0">
    <w:name w:val="Table Title 0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b/>
    </w:rPr>
  </w:style>
  <w:style w:type="paragraph" w:customStyle="1" w:styleId="TableTitle1">
    <w:name w:val="Table Title 1"/>
    <w:basedOn w:val="Normln"/>
    <w:next w:val="Normln"/>
    <w:rsid w:val="00FB2623"/>
    <w:pPr>
      <w:spacing w:before="80" w:after="80"/>
      <w:ind w:left="180" w:right="270" w:firstLine="0"/>
    </w:pPr>
    <w:rPr>
      <w:rFonts w:ascii="Times New Roman" w:eastAsia="Times New Roman" w:hAnsi="Times New Roman" w:cs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ln"/>
    <w:next w:val="Normln"/>
    <w:rsid w:val="00FB2623"/>
    <w:pPr>
      <w:spacing w:after="120"/>
      <w:ind w:left="270" w:right="270" w:firstLine="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TextLight">
    <w:name w:val="Table Text Light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color w:val="2F2F2F"/>
      <w:sz w:val="18"/>
      <w:szCs w:val="18"/>
    </w:rPr>
  </w:style>
  <w:style w:type="paragraph" w:customStyle="1" w:styleId="TableTextBold">
    <w:name w:val="Table Text Bold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CoverText3">
    <w:name w:val="Cover Text 3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ln"/>
    <w:next w:val="Normln"/>
    <w:rsid w:val="00FB2623"/>
    <w:pPr>
      <w:spacing w:before="60" w:after="60"/>
      <w:ind w:firstLine="0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ln"/>
    <w:next w:val="Normln"/>
    <w:rsid w:val="00FB2623"/>
    <w:pPr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sid w:val="00FB2623"/>
    <w:rPr>
      <w:rFonts w:ascii="Courier New" w:eastAsia="Courier New" w:hAnsi="Courier New" w:cs="Courier New"/>
    </w:rPr>
  </w:style>
  <w:style w:type="paragraph" w:customStyle="1" w:styleId="Items">
    <w:name w:val="Items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HeadingLight">
    <w:name w:val="Table Heading Light"/>
    <w:basedOn w:val="Normln"/>
    <w:next w:val="Normln"/>
    <w:rsid w:val="00FB2623"/>
    <w:pPr>
      <w:spacing w:before="80" w:after="40"/>
      <w:ind w:left="90" w:right="90" w:firstLine="0"/>
    </w:pPr>
    <w:rPr>
      <w:rFonts w:ascii="Times New Roman" w:eastAsia="Times New Roman" w:hAnsi="Times New Roman" w:cs="Times New Roman"/>
      <w:b/>
      <w:color w:val="4F4F4F"/>
      <w:sz w:val="18"/>
      <w:szCs w:val="18"/>
    </w:rPr>
  </w:style>
  <w:style w:type="character" w:customStyle="1" w:styleId="TableFieldLabel">
    <w:name w:val="Table Field Label"/>
    <w:rsid w:val="00FB2623"/>
    <w:rPr>
      <w:rFonts w:ascii="Times New Roman" w:eastAsia="Times New Roman" w:hAnsi="Times New Roman" w:cs="Times New Roman"/>
      <w:color w:val="6F6F6F"/>
    </w:rPr>
  </w:style>
  <w:style w:type="paragraph" w:customStyle="1" w:styleId="DefaultStyle">
    <w:name w:val="Default Style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ln"/>
    <w:rsid w:val="00FB2623"/>
    <w:pPr>
      <w:ind w:firstLine="0"/>
    </w:pPr>
    <w:rPr>
      <w:rFonts w:eastAsia="Arial" w:cs="Arial"/>
      <w:sz w:val="24"/>
      <w:szCs w:val="24"/>
    </w:rPr>
  </w:style>
  <w:style w:type="paragraph" w:customStyle="1" w:styleId="Contents9">
    <w:name w:val="Contents 9"/>
    <w:basedOn w:val="Normln"/>
    <w:rsid w:val="00FB2623"/>
    <w:pPr>
      <w:spacing w:before="40" w:after="20"/>
      <w:ind w:left="144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8">
    <w:name w:val="Contents 8"/>
    <w:basedOn w:val="Normln"/>
    <w:rsid w:val="00FB2623"/>
    <w:pPr>
      <w:spacing w:before="40" w:after="20"/>
      <w:ind w:left="126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7">
    <w:name w:val="Contents 7"/>
    <w:basedOn w:val="Normln"/>
    <w:rsid w:val="00FB2623"/>
    <w:pPr>
      <w:spacing w:before="40" w:after="20"/>
      <w:ind w:left="108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6">
    <w:name w:val="Contents 6"/>
    <w:basedOn w:val="Normln"/>
    <w:rsid w:val="00FB2623"/>
    <w:pPr>
      <w:spacing w:before="40" w:after="20"/>
      <w:ind w:left="90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5">
    <w:name w:val="Contents 5"/>
    <w:basedOn w:val="Normln"/>
    <w:rsid w:val="00FB2623"/>
    <w:pPr>
      <w:spacing w:before="40" w:after="20"/>
      <w:ind w:left="72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4">
    <w:name w:val="Contents 4"/>
    <w:basedOn w:val="Normln"/>
    <w:rsid w:val="00FB2623"/>
    <w:pPr>
      <w:spacing w:before="40" w:after="20"/>
      <w:ind w:left="54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3">
    <w:name w:val="Contents 3"/>
    <w:basedOn w:val="Normln"/>
    <w:rsid w:val="00FB2623"/>
    <w:pPr>
      <w:spacing w:before="40" w:after="20"/>
      <w:ind w:left="36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2">
    <w:name w:val="Contents 2"/>
    <w:basedOn w:val="Normln"/>
    <w:rsid w:val="00FB2623"/>
    <w:pPr>
      <w:spacing w:before="40" w:after="20"/>
      <w:ind w:left="18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1">
    <w:name w:val="Contents 1"/>
    <w:basedOn w:val="Normln"/>
    <w:rsid w:val="00FB2623"/>
    <w:pPr>
      <w:spacing w:before="120" w:after="40"/>
      <w:ind w:right="720" w:firstLine="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ContentsHeading">
    <w:name w:val="Contents Heading"/>
    <w:basedOn w:val="Normln"/>
    <w:rsid w:val="00FB2623"/>
    <w:pPr>
      <w:keepNext/>
      <w:spacing w:before="240" w:after="80"/>
      <w:ind w:firstLine="0"/>
    </w:pPr>
    <w:rPr>
      <w:rFonts w:ascii="Calibri" w:eastAsia="Calibri" w:hAnsi="Calibri" w:cs="Calibri"/>
      <w:b/>
      <w:color w:val="000000"/>
      <w:sz w:val="32"/>
      <w:szCs w:val="32"/>
    </w:rPr>
  </w:style>
  <w:style w:type="paragraph" w:customStyle="1" w:styleId="Index">
    <w:name w:val="Index"/>
    <w:basedOn w:val="Normln"/>
    <w:rsid w:val="00FB2623"/>
    <w:pPr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Normln"/>
    <w:rsid w:val="00FB2623"/>
    <w:pPr>
      <w:spacing w:after="120"/>
      <w:ind w:firstLine="0"/>
    </w:pPr>
    <w:rPr>
      <w:rFonts w:eastAsia="Arial" w:cs="Arial"/>
      <w:sz w:val="24"/>
      <w:szCs w:val="24"/>
    </w:rPr>
  </w:style>
  <w:style w:type="paragraph" w:customStyle="1" w:styleId="Heading">
    <w:name w:val="Heading"/>
    <w:basedOn w:val="Normln"/>
    <w:next w:val="TextBody"/>
    <w:rsid w:val="00FB2623"/>
    <w:pPr>
      <w:keepNext/>
      <w:spacing w:before="240" w:after="120"/>
      <w:ind w:firstLine="0"/>
    </w:pPr>
    <w:rPr>
      <w:rFonts w:eastAsia="Arial" w:cs="Arial"/>
      <w:sz w:val="28"/>
      <w:szCs w:val="28"/>
    </w:rPr>
  </w:style>
  <w:style w:type="character" w:customStyle="1" w:styleId="AllCaps">
    <w:name w:val="All Caps"/>
    <w:rsid w:val="00FB2623"/>
    <w:rPr>
      <w:caps/>
    </w:rPr>
  </w:style>
  <w:style w:type="character" w:customStyle="1" w:styleId="CommentSubjectChar1">
    <w:name w:val="Comment Subject Char1"/>
    <w:basedOn w:val="TextkomenteChar"/>
    <w:uiPriority w:val="99"/>
    <w:semiHidden/>
    <w:rsid w:val="00666778"/>
    <w:rPr>
      <w:b/>
      <w:bCs/>
      <w:sz w:val="20"/>
      <w:szCs w:val="20"/>
      <w:lang w:val="cs-CZ" w:eastAsia="cs-CZ" w:bidi="ar-SA"/>
    </w:rPr>
  </w:style>
  <w:style w:type="character" w:customStyle="1" w:styleId="DocumentMapChar1">
    <w:name w:val="Document Map Char1"/>
    <w:basedOn w:val="Standardnpsmoodstavce"/>
    <w:uiPriority w:val="99"/>
    <w:semiHidden/>
    <w:rsid w:val="00666778"/>
    <w:rPr>
      <w:rFonts w:ascii="Segoe UI" w:hAnsi="Segoe UI" w:cs="Segoe UI"/>
      <w:sz w:val="16"/>
      <w:szCs w:val="16"/>
    </w:rPr>
  </w:style>
  <w:style w:type="paragraph" w:customStyle="1" w:styleId="Heading3-Numbers">
    <w:name w:val="Heading 3 - Numbers"/>
    <w:basedOn w:val="Nadpis21"/>
    <w:link w:val="Heading3-NumbersChar"/>
    <w:qFormat/>
    <w:rsid w:val="00865B07"/>
    <w:pPr>
      <w:numPr>
        <w:ilvl w:val="2"/>
      </w:numPr>
    </w:pPr>
  </w:style>
  <w:style w:type="character" w:customStyle="1" w:styleId="Heading3-NumbersChar">
    <w:name w:val="Heading 3 - Numbers Char"/>
    <w:basedOn w:val="Nadpis2Char"/>
    <w:link w:val="Heading3-Numbers"/>
    <w:rsid w:val="00865B07"/>
    <w:rPr>
      <w:rFonts w:ascii="Arial" w:hAnsi="Arial" w:cs="Arial"/>
      <w:b/>
      <w:sz w:val="20"/>
    </w:rPr>
  </w:style>
  <w:style w:type="character" w:customStyle="1" w:styleId="TitulekChar">
    <w:name w:val="Titulek Char"/>
    <w:basedOn w:val="Standardnpsmoodstavce"/>
    <w:link w:val="Titulek"/>
    <w:locked/>
    <w:rsid w:val="00FC40C3"/>
    <w:rPr>
      <w:rFonts w:ascii="Arial" w:hAnsi="Arial"/>
      <w:b/>
      <w:bCs/>
      <w:sz w:val="18"/>
      <w:szCs w:val="18"/>
    </w:rPr>
  </w:style>
  <w:style w:type="character" w:customStyle="1" w:styleId="TableBodyChar">
    <w:name w:val="Table Body Char"/>
    <w:basedOn w:val="Standardnpsmoodstavce"/>
    <w:link w:val="TableBody"/>
    <w:locked/>
    <w:rsid w:val="00FC40C3"/>
    <w:rPr>
      <w:rFonts w:ascii="Arial" w:hAnsi="Arial" w:cs="Arial"/>
    </w:rPr>
  </w:style>
  <w:style w:type="paragraph" w:customStyle="1" w:styleId="TableBody">
    <w:name w:val="Table Body"/>
    <w:basedOn w:val="Normln"/>
    <w:link w:val="TableBodyChar"/>
    <w:rsid w:val="00FC40C3"/>
    <w:pPr>
      <w:ind w:firstLine="0"/>
    </w:pPr>
    <w:rPr>
      <w:rFonts w:cs="Arial"/>
    </w:rPr>
  </w:style>
  <w:style w:type="table" w:customStyle="1" w:styleId="TableDoc">
    <w:name w:val="Table Doc"/>
    <w:basedOn w:val="Normlntabulka"/>
    <w:rsid w:val="00FC40C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FFFF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paragraph" w:customStyle="1" w:styleId="RLTextlnkuslovan">
    <w:name w:val="RL Text článku číslovaný"/>
    <w:basedOn w:val="Normln"/>
    <w:link w:val="RLTextlnkuslovanChar"/>
    <w:qFormat/>
    <w:rsid w:val="00FC40C3"/>
    <w:pPr>
      <w:numPr>
        <w:ilvl w:val="1"/>
        <w:numId w:val="8"/>
      </w:numPr>
      <w:spacing w:after="120" w:line="280" w:lineRule="exact"/>
      <w:jc w:val="both"/>
    </w:pPr>
    <w:rPr>
      <w:rFonts w:eastAsia="Times New Roman" w:cs="Times New Roman"/>
      <w:sz w:val="20"/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FC40C3"/>
    <w:rPr>
      <w:rFonts w:ascii="Arial" w:eastAsia="Times New Roman" w:hAnsi="Arial" w:cs="Times New Roman"/>
      <w:sz w:val="20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FC40C3"/>
    <w:pPr>
      <w:keepNext/>
      <w:numPr>
        <w:numId w:val="8"/>
      </w:numPr>
      <w:suppressAutoHyphens/>
      <w:spacing w:before="360" w:after="120" w:line="280" w:lineRule="exact"/>
      <w:jc w:val="both"/>
      <w:outlineLvl w:val="0"/>
    </w:pPr>
    <w:rPr>
      <w:rFonts w:eastAsia="Times New Roman" w:cs="Times New Roman"/>
      <w:b/>
      <w:sz w:val="20"/>
      <w:szCs w:val="24"/>
      <w:lang w:eastAsia="en-US"/>
    </w:rPr>
  </w:style>
  <w:style w:type="character" w:customStyle="1" w:styleId="cizojazycne">
    <w:name w:val="cizojazycne"/>
    <w:basedOn w:val="Standardnpsmoodstavce"/>
    <w:rsid w:val="00FC40C3"/>
  </w:style>
  <w:style w:type="paragraph" w:customStyle="1" w:styleId="xl71">
    <w:name w:val="xl71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2">
    <w:name w:val="xl72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ln"/>
    <w:rsid w:val="00FC40C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rsid w:val="00FC40C3"/>
    <w:pP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Mkatabulky6">
    <w:name w:val="Mřížka tabulky6"/>
    <w:basedOn w:val="Normlntabulka"/>
    <w:next w:val="Mkatabulky"/>
    <w:uiPriority w:val="39"/>
    <w:rsid w:val="00024F74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5F6A52"/>
    <w:pPr>
      <w:ind w:firstLine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ind w:firstLine="36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">
    <w:name w:val="Normal"/>
    <w:qFormat/>
    <w:rsid w:val="002D68BB"/>
    <w:rPr>
      <w:rFonts w:ascii="Arial" w:hAnsi="Arial"/>
    </w:rPr>
  </w:style>
  <w:style w:type="paragraph" w:styleId="Nadpis10">
    <w:name w:val="heading 1"/>
    <w:aliases w:val="Kapitola,kapitola,V_Head1,Záhlaví 1,14 B centr,ASAPHeading 1,H1,Kapitola1,Kapitola2,Kapitola3,Kapitola4,Kapitola5,Kapitola11,Kapitola21,Kapitola31,Kapitola41,Kapitola6,Kapitola12,Kapitola22,Kapitola32,Kapitola42,Kapitola51,F8,h1,1"/>
    <w:basedOn w:val="Normln"/>
    <w:next w:val="Normln"/>
    <w:link w:val="Nadpis1Char"/>
    <w:uiPriority w:val="99"/>
    <w:qFormat/>
    <w:rsid w:val="00783A0E"/>
    <w:pPr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1F497D"/>
      <w:spacing w:before="600" w:after="240"/>
      <w:outlineLvl w:val="0"/>
    </w:pPr>
    <w:rPr>
      <w:rFonts w:asciiTheme="majorHAnsi" w:eastAsiaTheme="majorEastAsia" w:hAnsiTheme="majorHAnsi" w:cstheme="majorBidi"/>
      <w:b/>
      <w:bCs/>
      <w:caps/>
      <w:color w:val="FFFFFF"/>
      <w:sz w:val="20"/>
      <w:szCs w:val="20"/>
    </w:rPr>
  </w:style>
  <w:style w:type="paragraph" w:styleId="Nadpis21">
    <w:name w:val="heading 2"/>
    <w:aliases w:val="Podkapitola1,Podkapitola11,V_Head2,hlavní odstavec,PA Major Section,heading 2,Heading 2 Hidden,V_Head21,V_Head22,hlavicka,H2,Podkapitola 1,Podkapitola 11,Podkapitola 12,Podkapitola 13,Podkapitola 14,Podkapitola 111,Podkapitola 121,h2,l2,Head2A"/>
    <w:basedOn w:val="Odstavecseseznamem"/>
    <w:next w:val="Normln"/>
    <w:link w:val="Nadpis2Char"/>
    <w:uiPriority w:val="99"/>
    <w:unhideWhenUsed/>
    <w:qFormat/>
    <w:rsid w:val="00C52132"/>
    <w:pPr>
      <w:numPr>
        <w:ilvl w:val="1"/>
        <w:numId w:val="7"/>
      </w:numPr>
      <w:spacing w:before="120"/>
      <w:contextualSpacing w:val="0"/>
      <w:outlineLvl w:val="1"/>
    </w:pPr>
    <w:rPr>
      <w:rFonts w:cs="Arial"/>
      <w:b/>
      <w:sz w:val="20"/>
    </w:rPr>
  </w:style>
  <w:style w:type="paragraph" w:styleId="Nadpis30">
    <w:name w:val="heading 3"/>
    <w:aliases w:val="Podkapitola,Podkapitola2,odstavec,PA Minor Section,V_Head3,V_Head31,V_Head32,H3,Podkapitola 2,Podkapitola 21,Podkapitola 22,Podkapitola 23,Podkapitola 24,Podkapitola 25,Podkapitola 211,Podkapitola 221,Podkapitola 231,Podkapitola 241,h3,l3,proj"/>
    <w:basedOn w:val="Odstavecseseznamem"/>
    <w:next w:val="Normln"/>
    <w:link w:val="Nadpis3Char"/>
    <w:unhideWhenUsed/>
    <w:qFormat/>
    <w:rsid w:val="00611A0D"/>
    <w:pPr>
      <w:spacing w:before="120" w:after="120"/>
      <w:ind w:left="0" w:firstLine="0"/>
      <w:outlineLvl w:val="2"/>
    </w:pPr>
    <w:rPr>
      <w:rFonts w:cs="Arial"/>
      <w:b/>
      <w:szCs w:val="20"/>
    </w:rPr>
  </w:style>
  <w:style w:type="paragraph" w:styleId="Nadpis40">
    <w:name w:val="heading 4"/>
    <w:aliases w:val="V_Head4,H4,Odstavec 1,Odstavec 11,Odstavec 12,Odstavec 13,Odstavec 14,Odstavec 111,Odstavec 121,Odstavec 131,Odstavec 15,Odstavec 141,Odstavec 16,Odstavec 112,Odstavec 122,Odstavec 132,Odstavec 142,Odstavec 17,Odstavec 18,Odstavec 113,h4,l4,da"/>
    <w:basedOn w:val="Normln"/>
    <w:next w:val="Normln"/>
    <w:link w:val="Nadpis4Char"/>
    <w:autoRedefine/>
    <w:unhideWhenUsed/>
    <w:qFormat/>
    <w:rsid w:val="0002423E"/>
    <w:pPr>
      <w:numPr>
        <w:ilvl w:val="3"/>
        <w:numId w:val="7"/>
      </w:numPr>
      <w:spacing w:before="200" w:after="80"/>
      <w:outlineLvl w:val="3"/>
    </w:pPr>
    <w:rPr>
      <w:rFonts w:cs="Arial"/>
      <w:b/>
      <w:iCs/>
      <w:sz w:val="20"/>
      <w:szCs w:val="24"/>
    </w:rPr>
  </w:style>
  <w:style w:type="paragraph" w:styleId="Nadpis50">
    <w:name w:val="heading 5"/>
    <w:aliases w:val="Odstavec 2,Odstavec 21,Odstavec 22,Odstavec 211,Odstavec 23,Odstavec 212,Odstavec 24,Odstavec 213,Odstavec 25,Odstavec 214,Odstavec 26,Odstavec 27,Odstavec 215,Odstavec 221,Odstavec 2111,Odstavec 231,Odstavec 2121,Odstavec 241,Odstavec 2131,H5"/>
    <w:basedOn w:val="Normln"/>
    <w:next w:val="Normln"/>
    <w:link w:val="Nadpis5Char"/>
    <w:unhideWhenUsed/>
    <w:qFormat/>
    <w:rsid w:val="00D6781B"/>
    <w:pPr>
      <w:numPr>
        <w:ilvl w:val="4"/>
        <w:numId w:val="7"/>
      </w:numPr>
      <w:spacing w:before="200" w:after="80"/>
      <w:outlineLvl w:val="4"/>
    </w:pPr>
    <w:rPr>
      <w:rFonts w:eastAsiaTheme="majorEastAsia" w:cstheme="majorBidi"/>
      <w:b/>
      <w:sz w:val="20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nhideWhenUsed/>
    <w:qFormat/>
    <w:rsid w:val="00D33072"/>
    <w:pPr>
      <w:numPr>
        <w:ilvl w:val="5"/>
        <w:numId w:val="7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aliases w:val="ASAPHeading 7,H7,PA Appendix Major,MUS7,Para no numbering,Heading 71,Legal Level 1.1.,nadpis7,menu v službe"/>
    <w:basedOn w:val="Normln"/>
    <w:next w:val="Normln"/>
    <w:link w:val="Nadpis7Char"/>
    <w:unhideWhenUsed/>
    <w:qFormat/>
    <w:rsid w:val="00D33072"/>
    <w:pPr>
      <w:numPr>
        <w:ilvl w:val="6"/>
        <w:numId w:val="7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aliases w:val="bijlage,ASAPHeading 8,H8,PA Appendix Minor,MUS8,No num/gap,Heading 81,nadpis8"/>
    <w:basedOn w:val="Normln"/>
    <w:next w:val="Normln"/>
    <w:link w:val="Nadpis8Char"/>
    <w:unhideWhenUsed/>
    <w:qFormat/>
    <w:rsid w:val="00D33072"/>
    <w:pPr>
      <w:numPr>
        <w:ilvl w:val="7"/>
        <w:numId w:val="7"/>
      </w:num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aliases w:val="h9,heading9,ASAPHeading 9,Titre 10,H9,Příloha,MUS9,Code eg's,Heading 91,nadpis9,Problém č.,Problém c.,App Heading"/>
    <w:basedOn w:val="Normln"/>
    <w:next w:val="Normln"/>
    <w:link w:val="Nadpis9Char"/>
    <w:unhideWhenUsed/>
    <w:qFormat/>
    <w:rsid w:val="00D33072"/>
    <w:pPr>
      <w:numPr>
        <w:ilvl w:val="8"/>
        <w:numId w:val="7"/>
      </w:num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3A4E7E"/>
    <w:pPr>
      <w:numPr>
        <w:ilvl w:val="1"/>
        <w:numId w:val="1"/>
      </w:numPr>
      <w:tabs>
        <w:tab w:val="clear" w:pos="0"/>
        <w:tab w:val="num" w:pos="360"/>
      </w:tabs>
      <w:ind w:firstLine="360"/>
      <w:outlineLvl w:val="7"/>
    </w:pPr>
  </w:style>
  <w:style w:type="paragraph" w:customStyle="1" w:styleId="Textodstavce">
    <w:name w:val="Text odstavce"/>
    <w:basedOn w:val="Normln"/>
    <w:rsid w:val="00904CB4"/>
    <w:pPr>
      <w:numPr>
        <w:numId w:val="1"/>
      </w:num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rsid w:val="00904CB4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aliases w:val="Podkapitola1 Char,Podkapitola11 Char,V_Head2 Char,hlavní odstavec Char,PA Major Section Char,heading 2 Char,Heading 2 Hidden Char,V_Head21 Char,V_Head22 Char,hlavicka Char,H2 Char,Podkapitola 1 Char,Podkapitola 11 Char,Podkapitola 12 Char"/>
    <w:basedOn w:val="Standardnpsmoodstavce"/>
    <w:link w:val="Nadpis21"/>
    <w:uiPriority w:val="99"/>
    <w:rsid w:val="00C52132"/>
    <w:rPr>
      <w:rFonts w:ascii="Arial" w:hAnsi="Arial" w:cs="Arial"/>
      <w:b/>
      <w:sz w:val="20"/>
    </w:rPr>
  </w:style>
  <w:style w:type="paragraph" w:customStyle="1" w:styleId="Section">
    <w:name w:val="Section"/>
    <w:basedOn w:val="Normln"/>
    <w:rsid w:val="00904CB4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0">
    <w:name w:val="NADPIS2"/>
    <w:basedOn w:val="Nadpis21"/>
    <w:rsid w:val="00904CB4"/>
    <w:pPr>
      <w:numPr>
        <w:numId w:val="2"/>
      </w:numPr>
      <w:spacing w:before="240" w:after="60"/>
    </w:pPr>
    <w:rPr>
      <w:rFonts w:ascii="Times New Roman" w:hAnsi="Times New Roman" w:cs="Times New Roman"/>
      <w:b w:val="0"/>
      <w:bCs/>
      <w:caps/>
      <w:snapToGrid w:val="0"/>
      <w:sz w:val="24"/>
      <w:lang w:val="fr-FR" w:eastAsia="en-US"/>
    </w:rPr>
  </w:style>
  <w:style w:type="paragraph" w:customStyle="1" w:styleId="bullet-3">
    <w:name w:val="bullet-3"/>
    <w:basedOn w:val="Normln"/>
    <w:rsid w:val="00904CB4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X">
    <w:name w:val="NADPIS1X"/>
    <w:basedOn w:val="Nadpis10"/>
    <w:rsid w:val="00904CB4"/>
    <w:pPr>
      <w:numPr>
        <w:numId w:val="2"/>
      </w:numPr>
      <w:spacing w:before="0" w:after="0"/>
    </w:pPr>
    <w:rPr>
      <w:rFonts w:ascii="Times New Roman" w:hAnsi="Times New Roman" w:cs="Times New Roman"/>
      <w:caps w:val="0"/>
      <w:snapToGrid w:val="0"/>
      <w:sz w:val="28"/>
      <w:szCs w:val="28"/>
      <w:lang w:eastAsia="en-US"/>
    </w:rPr>
  </w:style>
  <w:style w:type="paragraph" w:styleId="Zkladntext">
    <w:name w:val="Body Text"/>
    <w:basedOn w:val="Normln"/>
    <w:link w:val="ZkladntextChar"/>
    <w:rsid w:val="00904CB4"/>
    <w:rPr>
      <w:rFonts w:cs="Arial"/>
      <w:b/>
      <w:bCs/>
      <w:szCs w:val="20"/>
    </w:rPr>
  </w:style>
  <w:style w:type="paragraph" w:styleId="Zkladntext2">
    <w:name w:val="Body Text 2"/>
    <w:basedOn w:val="Normln"/>
    <w:rsid w:val="00904CB4"/>
    <w:pPr>
      <w:spacing w:line="480" w:lineRule="auto"/>
    </w:pPr>
  </w:style>
  <w:style w:type="paragraph" w:styleId="Zkladntextodsazen3">
    <w:name w:val="Body Text Indent 3"/>
    <w:basedOn w:val="Normln"/>
    <w:rsid w:val="00904CB4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904CB4"/>
  </w:style>
  <w:style w:type="paragraph" w:customStyle="1" w:styleId="NormalJustified">
    <w:name w:val="Normal (Justified)"/>
    <w:basedOn w:val="Normln"/>
    <w:rsid w:val="00904CB4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rsid w:val="00904CB4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rsid w:val="00904CB4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</w:rPr>
  </w:style>
  <w:style w:type="paragraph" w:styleId="Zkladntext3">
    <w:name w:val="Body Text 3"/>
    <w:basedOn w:val="Normln"/>
    <w:rsid w:val="00904CB4"/>
    <w:pPr>
      <w:jc w:val="center"/>
    </w:pPr>
    <w:rPr>
      <w:szCs w:val="20"/>
    </w:rPr>
  </w:style>
  <w:style w:type="paragraph" w:styleId="Zpat">
    <w:name w:val="footer"/>
    <w:basedOn w:val="Normln"/>
    <w:link w:val="ZpatChar2"/>
    <w:uiPriority w:val="99"/>
    <w:rsid w:val="00904CB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4CB4"/>
  </w:style>
  <w:style w:type="paragraph" w:styleId="Zhlav">
    <w:name w:val="header"/>
    <w:basedOn w:val="Normln"/>
    <w:link w:val="ZhlavChar2"/>
    <w:rsid w:val="00904CB4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qFormat/>
    <w:rsid w:val="00904CB4"/>
    <w:rPr>
      <w:color w:val="0000FF"/>
      <w:u w:val="single"/>
    </w:rPr>
  </w:style>
  <w:style w:type="paragraph" w:customStyle="1" w:styleId="BodyText21">
    <w:name w:val="Body Text 21"/>
    <w:basedOn w:val="Normln"/>
    <w:rsid w:val="00904CB4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rsid w:val="00904CB4"/>
    <w:pPr>
      <w:autoSpaceDE w:val="0"/>
      <w:autoSpaceDN w:val="0"/>
      <w:adjustRightInd w:val="0"/>
      <w:ind w:left="480" w:right="-256"/>
    </w:pPr>
    <w:rPr>
      <w:color w:val="000000"/>
      <w:szCs w:val="13"/>
    </w:rPr>
  </w:style>
  <w:style w:type="paragraph" w:customStyle="1" w:styleId="NormlnsWWW5">
    <w:name w:val="Normální (síť WWW)5"/>
    <w:basedOn w:val="Normln"/>
    <w:rsid w:val="00904CB4"/>
    <w:pPr>
      <w:spacing w:before="50" w:after="100" w:afterAutospacing="1"/>
    </w:pPr>
    <w:rPr>
      <w:rFonts w:ascii="Tahoma" w:eastAsia="Arial Unicode MS" w:hAnsi="Tahoma" w:cs="Tahoma"/>
    </w:rPr>
  </w:style>
  <w:style w:type="paragraph" w:customStyle="1" w:styleId="atext">
    <w:name w:val="atext"/>
    <w:basedOn w:val="Normln"/>
    <w:rsid w:val="00904CB4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rsid w:val="00904CB4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D3307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Normlnweb">
    <w:name w:val="Normal (Web)"/>
    <w:basedOn w:val="Normln"/>
    <w:uiPriority w:val="99"/>
    <w:rsid w:val="00904CB4"/>
    <w:pPr>
      <w:spacing w:before="100" w:beforeAutospacing="1" w:after="100" w:afterAutospacing="1"/>
    </w:pPr>
  </w:style>
  <w:style w:type="character" w:styleId="Sledovanodkaz">
    <w:name w:val="FollowedHyperlink"/>
    <w:uiPriority w:val="99"/>
    <w:rsid w:val="00904CB4"/>
    <w:rPr>
      <w:color w:val="800080"/>
      <w:u w:val="single"/>
    </w:rPr>
  </w:style>
  <w:style w:type="paragraph" w:customStyle="1" w:styleId="dek">
    <w:name w:val="Řádek"/>
    <w:basedOn w:val="Normln"/>
    <w:rsid w:val="00904CB4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  <w:rsid w:val="00904CB4"/>
  </w:style>
  <w:style w:type="paragraph" w:styleId="Prosttext">
    <w:name w:val="Plain Text"/>
    <w:basedOn w:val="Normln"/>
    <w:rsid w:val="00904CB4"/>
    <w:rPr>
      <w:rFonts w:ascii="Courier New" w:hAnsi="Courier New"/>
      <w:szCs w:val="20"/>
    </w:rPr>
  </w:style>
  <w:style w:type="paragraph" w:styleId="Zptenadresanaoblku">
    <w:name w:val="envelope return"/>
    <w:basedOn w:val="Normln"/>
    <w:rsid w:val="00904CB4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904CB4"/>
    <w:rPr>
      <w:b/>
      <w:i/>
      <w:szCs w:val="20"/>
    </w:rPr>
  </w:style>
  <w:style w:type="paragraph" w:customStyle="1" w:styleId="anglicky">
    <w:name w:val="anglicky"/>
    <w:basedOn w:val="Normln"/>
    <w:rsid w:val="00904CB4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sid w:val="00904CB4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link w:val="TextbublinyChar"/>
    <w:uiPriority w:val="99"/>
    <w:semiHidden/>
    <w:rsid w:val="00904CB4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904CB4"/>
    <w:rPr>
      <w:sz w:val="16"/>
      <w:szCs w:val="16"/>
    </w:rPr>
  </w:style>
  <w:style w:type="paragraph" w:styleId="Textkomente">
    <w:name w:val="annotation text"/>
    <w:basedOn w:val="Normln"/>
    <w:link w:val="TextkomenteChar"/>
    <w:rsid w:val="00904CB4"/>
    <w:rPr>
      <w:szCs w:val="20"/>
    </w:rPr>
  </w:style>
  <w:style w:type="paragraph" w:styleId="Titulek">
    <w:name w:val="caption"/>
    <w:basedOn w:val="Normln"/>
    <w:next w:val="Normln"/>
    <w:link w:val="TitulekChar"/>
    <w:unhideWhenUsed/>
    <w:qFormat/>
    <w:rsid w:val="002C6AD5"/>
    <w:pPr>
      <w:spacing w:after="120"/>
      <w:ind w:firstLine="357"/>
      <w:jc w:val="center"/>
    </w:pPr>
    <w:rPr>
      <w:b/>
      <w:bCs/>
      <w:sz w:val="18"/>
      <w:szCs w:val="18"/>
    </w:rPr>
  </w:style>
  <w:style w:type="paragraph" w:styleId="Rozloendokumentu">
    <w:name w:val="Document Map"/>
    <w:basedOn w:val="Normln"/>
    <w:link w:val="RozloendokumentuChar"/>
    <w:uiPriority w:val="99"/>
    <w:semiHidden/>
    <w:rsid w:val="00904CB4"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uiPriority w:val="99"/>
    <w:semiHidden/>
    <w:rsid w:val="00904CB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904CB4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04CB4"/>
    <w:rPr>
      <w:b/>
      <w:bCs/>
    </w:rPr>
  </w:style>
  <w:style w:type="paragraph" w:customStyle="1" w:styleId="Renatka">
    <w:name w:val="Renatka"/>
    <w:basedOn w:val="Normln"/>
    <w:rsid w:val="00904CB4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basedOn w:val="Standardnpsmoodstavce"/>
    <w:uiPriority w:val="22"/>
    <w:qFormat/>
    <w:rsid w:val="00D33072"/>
    <w:rPr>
      <w:b/>
      <w:bCs/>
      <w:spacing w:val="0"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2">
    <w:name w:val="Zápatí Char2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33072"/>
    <w:pPr>
      <w:ind w:left="720"/>
      <w:contextualSpacing/>
    </w:pPr>
  </w:style>
  <w:style w:type="table" w:styleId="Mkatabulky">
    <w:name w:val="Table Grid"/>
    <w:basedOn w:val="Normlntabulka"/>
    <w:rsid w:val="008C1B1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zstyl">
    <w:name w:val="Výchozí styl"/>
    <w:rsid w:val="00EF2CE2"/>
    <w:pPr>
      <w:suppressAutoHyphens/>
      <w:spacing w:after="160" w:line="254" w:lineRule="auto"/>
    </w:pPr>
    <w:rPr>
      <w:rFonts w:ascii="Calibri" w:eastAsia="SimSun" w:hAnsi="Calibri" w:cs="Calibri"/>
      <w:color w:val="00000A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3B3AD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7848EB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1F4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Barevnseznamzvraznn11">
    <w:name w:val="Barevný seznam – zvýraznění 11"/>
    <w:basedOn w:val="Normln"/>
    <w:uiPriority w:val="34"/>
    <w:rsid w:val="007911F4"/>
    <w:pPr>
      <w:spacing w:before="6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styleId="Nadpisobsahu">
    <w:name w:val="TOC Heading"/>
    <w:basedOn w:val="Nadpis10"/>
    <w:next w:val="Normln"/>
    <w:unhideWhenUsed/>
    <w:qFormat/>
    <w:rsid w:val="00D33072"/>
    <w:pPr>
      <w:outlineLvl w:val="9"/>
    </w:pPr>
    <w:rPr>
      <w:lang w:bidi="en-US"/>
    </w:rPr>
  </w:style>
  <w:style w:type="paragraph" w:styleId="Obsah2">
    <w:name w:val="toc 2"/>
    <w:basedOn w:val="Normln"/>
    <w:next w:val="Normln"/>
    <w:autoRedefine/>
    <w:uiPriority w:val="39"/>
    <w:rsid w:val="00C52132"/>
    <w:pPr>
      <w:tabs>
        <w:tab w:val="left" w:pos="880"/>
        <w:tab w:val="right" w:leader="dot" w:pos="9062"/>
      </w:tabs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rsid w:val="0030211C"/>
    <w:pPr>
      <w:spacing w:after="100"/>
      <w:ind w:left="400"/>
    </w:pPr>
  </w:style>
  <w:style w:type="character" w:customStyle="1" w:styleId="apple-converted-space">
    <w:name w:val="apple-converted-space"/>
    <w:basedOn w:val="Standardnpsmoodstavce"/>
    <w:rsid w:val="00F00AB9"/>
  </w:style>
  <w:style w:type="character" w:customStyle="1" w:styleId="TextkomenteChar1">
    <w:name w:val="Text komentáře Char1"/>
    <w:basedOn w:val="Standardnpsmoodstavce"/>
    <w:locked/>
    <w:rsid w:val="007D0215"/>
  </w:style>
  <w:style w:type="paragraph" w:styleId="Seznamsodrkami2">
    <w:name w:val="List Bullet 2"/>
    <w:basedOn w:val="Normln"/>
    <w:autoRedefine/>
    <w:rsid w:val="007D0215"/>
    <w:pPr>
      <w:numPr>
        <w:numId w:val="3"/>
      </w:numPr>
    </w:pPr>
    <w:rPr>
      <w:rFonts w:ascii="Times New Roman" w:hAnsi="Times New Roman"/>
      <w:sz w:val="24"/>
    </w:rPr>
  </w:style>
  <w:style w:type="character" w:customStyle="1" w:styleId="datalabel">
    <w:name w:val="datalabel"/>
    <w:rsid w:val="007D0215"/>
  </w:style>
  <w:style w:type="character" w:customStyle="1" w:styleId="Nadpis4Char">
    <w:name w:val="Nadpis 4 Char"/>
    <w:aliases w:val="V_Head4 Char,H4 Char,Odstavec 1 Char,Odstavec 11 Char,Odstavec 12 Char,Odstavec 13 Char,Odstavec 14 Char,Odstavec 111 Char,Odstavec 121 Char,Odstavec 131 Char,Odstavec 15 Char,Odstavec 141 Char,Odstavec 16 Char,Odstavec 112 Char,h4 Char"/>
    <w:basedOn w:val="Standardnpsmoodstavce"/>
    <w:link w:val="Nadpis40"/>
    <w:rsid w:val="0002423E"/>
    <w:rPr>
      <w:rFonts w:ascii="Arial" w:hAnsi="Arial" w:cs="Arial"/>
      <w:b/>
      <w:iCs/>
      <w:sz w:val="20"/>
      <w:szCs w:val="24"/>
    </w:rPr>
  </w:style>
  <w:style w:type="character" w:customStyle="1" w:styleId="Nadpis3Char">
    <w:name w:val="Nadpis 3 Char"/>
    <w:aliases w:val="Podkapitola Char,Podkapitola2 Char,odstavec Char,PA Minor Section Char,V_Head3 Char,V_Head31 Char,V_Head32 Char,H3 Char,Podkapitola 2 Char,Podkapitola 21 Char,Podkapitola 22 Char,Podkapitola 23 Char,Podkapitola 24 Char,Podkapitola 25 Char"/>
    <w:basedOn w:val="Standardnpsmoodstavce"/>
    <w:link w:val="Nadpis30"/>
    <w:uiPriority w:val="99"/>
    <w:rsid w:val="00611A0D"/>
    <w:rPr>
      <w:rFonts w:cs="Arial"/>
      <w:b/>
      <w:szCs w:val="20"/>
    </w:rPr>
  </w:style>
  <w:style w:type="table" w:customStyle="1" w:styleId="Mkatabulky11">
    <w:name w:val="Mřížka tabulky11"/>
    <w:basedOn w:val="Normlntabulka"/>
    <w:rsid w:val="00BC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2">
    <w:name w:val="Záhlaví Char2"/>
    <w:basedOn w:val="Standardnpsmoodstavce"/>
    <w:link w:val="Zhlav"/>
    <w:rsid w:val="00C8596C"/>
    <w:rPr>
      <w:rFonts w:ascii="Arial" w:hAnsi="Arial"/>
      <w:lang w:val="en-US"/>
    </w:rPr>
  </w:style>
  <w:style w:type="character" w:styleId="Zstupntext">
    <w:name w:val="Placeholder Text"/>
    <w:basedOn w:val="Standardnpsmoodstavce"/>
    <w:uiPriority w:val="99"/>
    <w:semiHidden/>
    <w:rsid w:val="00B904F9"/>
    <w:rPr>
      <w:color w:val="808080"/>
    </w:rPr>
  </w:style>
  <w:style w:type="character" w:customStyle="1" w:styleId="caps">
    <w:name w:val="caps"/>
    <w:basedOn w:val="Standardnpsmoodstavce"/>
    <w:rsid w:val="00DC4F79"/>
  </w:style>
  <w:style w:type="character" w:customStyle="1" w:styleId="Nadpis1Char">
    <w:name w:val="Nadpis 1 Char"/>
    <w:aliases w:val="Kapitola Char,kapitola Char,V_Head1 Char,Záhlaví 1 Char,14 B centr Char,ASAPHeading 1 Char,H1 Char,Kapitola1 Char,Kapitola2 Char,Kapitola3 Char,Kapitola4 Char,Kapitola5 Char,Kapitola11 Char,Kapitola21 Char,Kapitola31 Char,Kapitola41 Char"/>
    <w:basedOn w:val="Standardnpsmoodstavce"/>
    <w:link w:val="Nadpis10"/>
    <w:uiPriority w:val="99"/>
    <w:rsid w:val="00783A0E"/>
    <w:rPr>
      <w:rFonts w:asciiTheme="majorHAnsi" w:eastAsiaTheme="majorEastAsia" w:hAnsiTheme="majorHAnsi" w:cstheme="majorBidi"/>
      <w:b/>
      <w:bCs/>
      <w:caps/>
      <w:color w:val="FFFFFF"/>
      <w:sz w:val="20"/>
      <w:szCs w:val="20"/>
      <w:shd w:val="clear" w:color="auto" w:fill="1F497D"/>
    </w:rPr>
  </w:style>
  <w:style w:type="character" w:customStyle="1" w:styleId="Nadpis5Char">
    <w:name w:val="Nadpis 5 Char"/>
    <w:aliases w:val="Odstavec 2 Char,Odstavec 21 Char,Odstavec 22 Char,Odstavec 211 Char,Odstavec 23 Char,Odstavec 212 Char,Odstavec 24 Char,Odstavec 213 Char,Odstavec 25 Char,Odstavec 214 Char,Odstavec 26 Char,Odstavec 27 Char,Odstavec 215 Char,H5 Char"/>
    <w:basedOn w:val="Standardnpsmoodstavce"/>
    <w:link w:val="Nadpis50"/>
    <w:rsid w:val="00D6781B"/>
    <w:rPr>
      <w:rFonts w:ascii="Arial" w:eastAsiaTheme="majorEastAsia" w:hAnsi="Arial" w:cstheme="majorBidi"/>
      <w:b/>
      <w:sz w:val="20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rsid w:val="00D3307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aliases w:val="ASAPHeading 7 Char,H7 Char,PA Appendix Major Char,MUS7 Char,Para no numbering Char,Heading 71 Char,Legal Level 1.1. Char,nadpis7 Char,menu v službe Char"/>
    <w:basedOn w:val="Standardnpsmoodstavce"/>
    <w:link w:val="Nadpis7"/>
    <w:rsid w:val="00D3307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aliases w:val="bijlage Char,ASAPHeading 8 Char,H8 Char,PA Appendix Minor Char,MUS8 Char,No num/gap Char,Heading 81 Char,nadpis8 Char"/>
    <w:basedOn w:val="Standardnpsmoodstavce"/>
    <w:link w:val="Nadpis8"/>
    <w:rsid w:val="00D3307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aliases w:val="h9 Char,heading9 Char,ASAPHeading 9 Char,Titre 10 Char,H9 Char,Příloha Char,MUS9 Char,Code eg's Char,Heading 91 Char,nadpis9 Char,Problém č. Char,Problém c. Char,App Heading Char"/>
    <w:basedOn w:val="Standardnpsmoodstavce"/>
    <w:link w:val="Nadpis9"/>
    <w:rsid w:val="00D3307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D3307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D3307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33072"/>
    <w:rPr>
      <w:i/>
      <w:iCs/>
      <w:sz w:val="24"/>
      <w:szCs w:val="24"/>
    </w:rPr>
  </w:style>
  <w:style w:type="character" w:styleId="Zvraznn">
    <w:name w:val="Emphasis"/>
    <w:uiPriority w:val="20"/>
    <w:qFormat/>
    <w:rsid w:val="00D33072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D33072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D33072"/>
  </w:style>
  <w:style w:type="paragraph" w:styleId="Citt">
    <w:name w:val="Quote"/>
    <w:basedOn w:val="Normln"/>
    <w:next w:val="Normln"/>
    <w:link w:val="CittChar"/>
    <w:uiPriority w:val="29"/>
    <w:qFormat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D3307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3307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3307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D33072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D33072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D33072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D33072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D33072"/>
    <w:rPr>
      <w:rFonts w:asciiTheme="majorHAnsi" w:eastAsiaTheme="majorEastAsia" w:hAnsiTheme="majorHAnsi" w:cstheme="majorBidi"/>
      <w:b/>
      <w:bCs/>
      <w:i/>
      <w:iCs/>
      <w:color w:val="auto"/>
    </w:rPr>
  </w:style>
  <w:style w:type="numbering" w:customStyle="1" w:styleId="Bezseznamu1">
    <w:name w:val="Bez seznamu1"/>
    <w:next w:val="Bezseznamu"/>
    <w:uiPriority w:val="99"/>
    <w:semiHidden/>
    <w:unhideWhenUsed/>
    <w:rsid w:val="00BA1BEC"/>
  </w:style>
  <w:style w:type="paragraph" w:customStyle="1" w:styleId="Nadpis2">
    <w:name w:val="Nadpis_2"/>
    <w:basedOn w:val="Normln"/>
    <w:rsid w:val="00BA1BEC"/>
    <w:pPr>
      <w:keepNext/>
      <w:numPr>
        <w:ilvl w:val="1"/>
        <w:numId w:val="4"/>
      </w:numPr>
      <w:jc w:val="both"/>
    </w:pPr>
    <w:rPr>
      <w:rFonts w:eastAsiaTheme="minorHAnsi"/>
      <w:noProof/>
      <w:lang w:eastAsia="en-US"/>
    </w:rPr>
  </w:style>
  <w:style w:type="character" w:customStyle="1" w:styleId="WW8Num1z0">
    <w:name w:val="WW8Num1z0"/>
    <w:rsid w:val="00BA1BEC"/>
    <w:rPr>
      <w:rFonts w:ascii="Wingdings 2" w:hAnsi="Wingdings 2" w:cs="OpenSymbol"/>
    </w:rPr>
  </w:style>
  <w:style w:type="character" w:customStyle="1" w:styleId="WW8Num1z1">
    <w:name w:val="WW8Num1z1"/>
    <w:rsid w:val="00BA1BEC"/>
    <w:rPr>
      <w:rFonts w:ascii="OpenSymbol" w:hAnsi="OpenSymbol" w:cs="OpenSymbol"/>
    </w:rPr>
  </w:style>
  <w:style w:type="character" w:customStyle="1" w:styleId="WW8Num2z0">
    <w:name w:val="WW8Num2z0"/>
    <w:rsid w:val="00BA1BEC"/>
    <w:rPr>
      <w:rFonts w:ascii="Wingdings 2" w:hAnsi="Wingdings 2" w:cs="OpenSymbol"/>
    </w:rPr>
  </w:style>
  <w:style w:type="character" w:customStyle="1" w:styleId="WW8Num2z1">
    <w:name w:val="WW8Num2z1"/>
    <w:rsid w:val="00BA1BEC"/>
    <w:rPr>
      <w:rFonts w:ascii="OpenSymbol" w:hAnsi="OpenSymbol" w:cs="OpenSymbol"/>
    </w:rPr>
  </w:style>
  <w:style w:type="character" w:customStyle="1" w:styleId="Absatz-Standardschriftart">
    <w:name w:val="Absatz-Standardschriftart"/>
    <w:rsid w:val="00BA1BEC"/>
  </w:style>
  <w:style w:type="character" w:customStyle="1" w:styleId="WW-Absatz-Standardschriftart">
    <w:name w:val="WW-Absatz-Standardschriftart"/>
    <w:rsid w:val="00BA1BEC"/>
  </w:style>
  <w:style w:type="character" w:customStyle="1" w:styleId="WW-Absatz-Standardschriftart1">
    <w:name w:val="WW-Absatz-Standardschriftart1"/>
    <w:rsid w:val="00BA1BEC"/>
  </w:style>
  <w:style w:type="character" w:customStyle="1" w:styleId="WW-Absatz-Standardschriftart11">
    <w:name w:val="WW-Absatz-Standardschriftart11"/>
    <w:rsid w:val="00BA1BEC"/>
  </w:style>
  <w:style w:type="character" w:customStyle="1" w:styleId="Standardnpsmoodstavce2">
    <w:name w:val="Standardní písmo odstavce2"/>
    <w:rsid w:val="00BA1BEC"/>
  </w:style>
  <w:style w:type="character" w:customStyle="1" w:styleId="WW-Absatz-Standardschriftart111">
    <w:name w:val="WW-Absatz-Standardschriftart111"/>
    <w:rsid w:val="00BA1BEC"/>
  </w:style>
  <w:style w:type="character" w:customStyle="1" w:styleId="WW-Absatz-Standardschriftart1111">
    <w:name w:val="WW-Absatz-Standardschriftart1111"/>
    <w:rsid w:val="00BA1BEC"/>
  </w:style>
  <w:style w:type="character" w:customStyle="1" w:styleId="Standardnpsmoodstavce1">
    <w:name w:val="Standardní písmo odstavce1"/>
    <w:rsid w:val="00BA1BEC"/>
  </w:style>
  <w:style w:type="character" w:customStyle="1" w:styleId="WW-Absatz-Standardschriftart11111">
    <w:name w:val="WW-Absatz-Standardschriftart11111"/>
    <w:rsid w:val="00BA1BEC"/>
  </w:style>
  <w:style w:type="character" w:customStyle="1" w:styleId="WW-Absatz-Standardschriftart111111">
    <w:name w:val="WW-Absatz-Standardschriftart111111"/>
    <w:rsid w:val="00BA1BEC"/>
  </w:style>
  <w:style w:type="character" w:customStyle="1" w:styleId="WW-Absatz-Standardschriftart1111111">
    <w:name w:val="WW-Absatz-Standardschriftart1111111"/>
    <w:rsid w:val="00BA1BEC"/>
  </w:style>
  <w:style w:type="character" w:customStyle="1" w:styleId="WW-Absatz-Standardschriftart11111111">
    <w:name w:val="WW-Absatz-Standardschriftart11111111"/>
    <w:rsid w:val="00BA1BEC"/>
  </w:style>
  <w:style w:type="character" w:customStyle="1" w:styleId="WW-Absatz-Standardschriftart111111111">
    <w:name w:val="WW-Absatz-Standardschriftart111111111"/>
    <w:rsid w:val="00BA1BEC"/>
  </w:style>
  <w:style w:type="character" w:customStyle="1" w:styleId="WW-Absatz-Standardschriftart1111111111">
    <w:name w:val="WW-Absatz-Standardschriftart1111111111"/>
    <w:rsid w:val="00BA1BEC"/>
  </w:style>
  <w:style w:type="character" w:customStyle="1" w:styleId="WW-Absatz-Standardschriftart11111111111">
    <w:name w:val="WW-Absatz-Standardschriftart11111111111"/>
    <w:rsid w:val="00BA1BEC"/>
  </w:style>
  <w:style w:type="character" w:customStyle="1" w:styleId="WW-Absatz-Standardschriftart111111111111">
    <w:name w:val="WW-Absatz-Standardschriftart111111111111"/>
    <w:rsid w:val="00BA1BEC"/>
  </w:style>
  <w:style w:type="character" w:customStyle="1" w:styleId="Odrky">
    <w:name w:val="Odrážky"/>
    <w:rsid w:val="00BA1BEC"/>
    <w:rPr>
      <w:rFonts w:ascii="OpenSymbol" w:eastAsia="OpenSymbol" w:hAnsi="OpenSymbol" w:cs="OpenSymbol"/>
    </w:rPr>
  </w:style>
  <w:style w:type="character" w:customStyle="1" w:styleId="Symbolyproslovn">
    <w:name w:val="Symboly pro číslování"/>
    <w:rsid w:val="00BA1BEC"/>
  </w:style>
  <w:style w:type="paragraph" w:customStyle="1" w:styleId="Nadpis">
    <w:name w:val="Nadpis"/>
    <w:basedOn w:val="Normln"/>
    <w:next w:val="Zkladntext"/>
    <w:rsid w:val="00BA1BEC"/>
    <w:pPr>
      <w:keepNext/>
      <w:spacing w:before="240" w:after="120"/>
      <w:ind w:firstLine="567"/>
      <w:jc w:val="both"/>
    </w:pPr>
    <w:rPr>
      <w:rFonts w:eastAsia="Microsoft YaHei"/>
      <w:noProof/>
      <w:sz w:val="28"/>
      <w:szCs w:val="28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BA1BEC"/>
    <w:rPr>
      <w:rFonts w:cs="Arial"/>
      <w:b/>
      <w:bCs/>
      <w:szCs w:val="20"/>
    </w:rPr>
  </w:style>
  <w:style w:type="paragraph" w:styleId="Seznam">
    <w:name w:val="List"/>
    <w:basedOn w:val="Zkladntext"/>
    <w:rsid w:val="00BA1BEC"/>
    <w:pPr>
      <w:keepNext/>
      <w:spacing w:after="120"/>
      <w:ind w:firstLine="567"/>
      <w:jc w:val="both"/>
    </w:pPr>
    <w:rPr>
      <w:rFonts w:eastAsiaTheme="minorHAnsi" w:cstheme="minorBidi"/>
      <w:b w:val="0"/>
      <w:bCs w:val="0"/>
      <w:noProof/>
      <w:szCs w:val="22"/>
      <w:lang w:eastAsia="en-US"/>
    </w:rPr>
  </w:style>
  <w:style w:type="paragraph" w:customStyle="1" w:styleId="Popisek">
    <w:name w:val="Popisek"/>
    <w:basedOn w:val="Normln"/>
    <w:rsid w:val="00BA1BEC"/>
    <w:pPr>
      <w:keepNext/>
      <w:suppressLineNumbers/>
      <w:spacing w:before="120" w:after="120"/>
      <w:ind w:firstLine="567"/>
      <w:jc w:val="both"/>
    </w:pPr>
    <w:rPr>
      <w:rFonts w:eastAsiaTheme="minorHAnsi"/>
      <w:i/>
      <w:iCs/>
      <w:noProof/>
      <w:lang w:eastAsia="en-US"/>
    </w:rPr>
  </w:style>
  <w:style w:type="paragraph" w:customStyle="1" w:styleId="Rejstk">
    <w:name w:val="Rejstřík"/>
    <w:basedOn w:val="Normln"/>
    <w:rsid w:val="00BA1BEC"/>
    <w:pPr>
      <w:keepNext/>
      <w:suppressLineNumbers/>
      <w:ind w:firstLine="567"/>
      <w:jc w:val="both"/>
    </w:pPr>
    <w:rPr>
      <w:rFonts w:eastAsiaTheme="minorHAnsi"/>
      <w:noProof/>
      <w:lang w:eastAsia="en-US"/>
    </w:rPr>
  </w:style>
  <w:style w:type="character" w:customStyle="1" w:styleId="ZhlavChar1">
    <w:name w:val="Záhlaví Char1"/>
    <w:basedOn w:val="Standardnpsmoodstavce"/>
    <w:rsid w:val="00BA1BEC"/>
    <w:rPr>
      <w:noProof/>
      <w:szCs w:val="21"/>
    </w:rPr>
  </w:style>
  <w:style w:type="character" w:customStyle="1" w:styleId="ZpatChar1">
    <w:name w:val="Zápatí Char1"/>
    <w:basedOn w:val="Standardnpsmoodstavce"/>
    <w:uiPriority w:val="99"/>
    <w:rsid w:val="00BA1BEC"/>
    <w:rPr>
      <w:noProof/>
      <w:szCs w:val="21"/>
    </w:rPr>
  </w:style>
  <w:style w:type="table" w:customStyle="1" w:styleId="Mkatabulky5">
    <w:name w:val="Mřížka tabulky5"/>
    <w:basedOn w:val="Normlntabulka"/>
    <w:next w:val="Mkatabulky"/>
    <w:uiPriority w:val="59"/>
    <w:rsid w:val="00BA1BEC"/>
    <w:pPr>
      <w:ind w:firstLine="0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BEC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A1BEC"/>
  </w:style>
  <w:style w:type="paragraph" w:customStyle="1" w:styleId="Nadpis1">
    <w:name w:val="Nadpis_1"/>
    <w:basedOn w:val="Normln"/>
    <w:rsid w:val="00BA1BEC"/>
    <w:pPr>
      <w:keepNext/>
      <w:numPr>
        <w:ilvl w:val="2"/>
        <w:numId w:val="4"/>
      </w:numPr>
      <w:tabs>
        <w:tab w:val="clear" w:pos="720"/>
        <w:tab w:val="num" w:pos="360"/>
      </w:tabs>
      <w:ind w:left="360" w:hanging="360"/>
      <w:jc w:val="both"/>
    </w:pPr>
    <w:rPr>
      <w:rFonts w:eastAsiaTheme="minorHAnsi"/>
      <w:noProof/>
      <w:lang w:eastAsia="en-US"/>
    </w:rPr>
  </w:style>
  <w:style w:type="paragraph" w:customStyle="1" w:styleId="Nadpis3">
    <w:name w:val="Nadpis_3"/>
    <w:basedOn w:val="Normln"/>
    <w:rsid w:val="00BA1BEC"/>
    <w:pPr>
      <w:keepNext/>
      <w:numPr>
        <w:ilvl w:val="3"/>
        <w:numId w:val="4"/>
      </w:numPr>
      <w:tabs>
        <w:tab w:val="clear" w:pos="1080"/>
        <w:tab w:val="num" w:pos="720"/>
      </w:tabs>
      <w:ind w:left="720" w:hanging="720"/>
      <w:jc w:val="both"/>
    </w:pPr>
    <w:rPr>
      <w:rFonts w:eastAsiaTheme="minorHAnsi"/>
      <w:noProof/>
      <w:lang w:eastAsia="en-US"/>
    </w:rPr>
  </w:style>
  <w:style w:type="paragraph" w:customStyle="1" w:styleId="Nadpis4">
    <w:name w:val="Nadpis_4"/>
    <w:basedOn w:val="Normln"/>
    <w:rsid w:val="00BA1BEC"/>
    <w:pPr>
      <w:keepNext/>
      <w:numPr>
        <w:ilvl w:val="4"/>
        <w:numId w:val="4"/>
      </w:numPr>
      <w:jc w:val="both"/>
    </w:pPr>
    <w:rPr>
      <w:rFonts w:eastAsiaTheme="minorHAnsi"/>
      <w:noProof/>
      <w:lang w:eastAsia="en-US"/>
    </w:rPr>
  </w:style>
  <w:style w:type="paragraph" w:customStyle="1" w:styleId="Nadpis5">
    <w:name w:val="Nadpis_5"/>
    <w:basedOn w:val="Normln"/>
    <w:rsid w:val="00BA1BEC"/>
    <w:pPr>
      <w:keepNext/>
      <w:numPr>
        <w:ilvl w:val="5"/>
        <w:numId w:val="4"/>
      </w:numPr>
      <w:tabs>
        <w:tab w:val="clear" w:pos="1440"/>
        <w:tab w:val="num" w:pos="1080"/>
      </w:tabs>
      <w:ind w:left="1080" w:hanging="1080"/>
      <w:jc w:val="both"/>
    </w:pPr>
    <w:rPr>
      <w:rFonts w:eastAsiaTheme="minorHAnsi"/>
      <w:noProof/>
      <w:lang w:eastAsia="en-US"/>
    </w:rPr>
  </w:style>
  <w:style w:type="paragraph" w:customStyle="1" w:styleId="Nadpis60">
    <w:name w:val="Nadpis_6"/>
    <w:basedOn w:val="Normln"/>
    <w:rsid w:val="00BA1BEC"/>
    <w:pPr>
      <w:keepNext/>
      <w:tabs>
        <w:tab w:val="num" w:pos="1440"/>
      </w:tabs>
      <w:ind w:left="1440" w:hanging="1440"/>
      <w:jc w:val="both"/>
    </w:pPr>
    <w:rPr>
      <w:rFonts w:eastAsiaTheme="minorHAnsi"/>
      <w:noProof/>
      <w:lang w:eastAsia="en-US"/>
    </w:rPr>
  </w:style>
  <w:style w:type="paragraph" w:styleId="Obsah5">
    <w:name w:val="toc 5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6">
    <w:name w:val="toc 6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7">
    <w:name w:val="toc 7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8">
    <w:name w:val="toc 8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paragraph" w:styleId="Obsah9">
    <w:name w:val="toc 9"/>
    <w:basedOn w:val="Normln"/>
    <w:next w:val="Normln"/>
    <w:autoRedefine/>
    <w:uiPriority w:val="39"/>
    <w:unhideWhenUsed/>
    <w:rsid w:val="00BA1BEC"/>
    <w:pPr>
      <w:keepNext/>
      <w:ind w:firstLine="0"/>
    </w:pPr>
    <w:rPr>
      <w:rFonts w:eastAsiaTheme="minorHAnsi"/>
      <w:noProof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BEC"/>
    <w:rPr>
      <w:b/>
      <w:bCs/>
      <w:szCs w:val="20"/>
      <w:lang w:val="cs-CZ" w:eastAsia="cs-CZ" w:bidi="ar-SA"/>
    </w:rPr>
  </w:style>
  <w:style w:type="character" w:customStyle="1" w:styleId="PedmtkomenteChar1">
    <w:name w:val="Předmět komentáře Char1"/>
    <w:basedOn w:val="TextkomenteChar"/>
    <w:uiPriority w:val="99"/>
    <w:semiHidden/>
    <w:rsid w:val="00BA1BEC"/>
    <w:rPr>
      <w:b/>
      <w:bCs/>
      <w:noProof/>
      <w:sz w:val="20"/>
      <w:szCs w:val="20"/>
      <w:lang w:val="cs-CZ" w:eastAsia="cs-CZ" w:bidi="ar-S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A1BEC"/>
    <w:rPr>
      <w:rFonts w:ascii="Tahoma" w:hAnsi="Tahoma" w:cs="Tahoma"/>
      <w:szCs w:val="20"/>
      <w:shd w:val="clear" w:color="auto" w:fill="000080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BA1BEC"/>
    <w:rPr>
      <w:rFonts w:ascii="Tahoma" w:hAnsi="Tahoma" w:cs="Tahoma"/>
      <w:noProof/>
      <w:sz w:val="16"/>
      <w:szCs w:val="16"/>
    </w:rPr>
  </w:style>
  <w:style w:type="paragraph" w:customStyle="1" w:styleId="Odrky1">
    <w:name w:val="Odrážky 1"/>
    <w:basedOn w:val="Normln"/>
    <w:rsid w:val="00BA1BEC"/>
    <w:pPr>
      <w:tabs>
        <w:tab w:val="num" w:pos="720"/>
      </w:tabs>
      <w:ind w:left="720" w:hanging="360"/>
      <w:jc w:val="both"/>
    </w:pPr>
    <w:rPr>
      <w:rFonts w:ascii="Times New Roman" w:eastAsia="Calibri" w:hAnsi="Times New Roman" w:cs="Times New Roman"/>
      <w:noProof/>
    </w:rPr>
  </w:style>
  <w:style w:type="paragraph" w:customStyle="1" w:styleId="Odrky2">
    <w:name w:val="Odrážky 2"/>
    <w:basedOn w:val="Normln"/>
    <w:rsid w:val="00BA1BEC"/>
    <w:pPr>
      <w:numPr>
        <w:ilvl w:val="1"/>
        <w:numId w:val="5"/>
      </w:numPr>
      <w:jc w:val="both"/>
    </w:pPr>
    <w:rPr>
      <w:rFonts w:ascii="Times New Roman" w:eastAsia="Calibri" w:hAnsi="Times New Roman" w:cs="Times New Roman"/>
      <w:noProof/>
    </w:rPr>
  </w:style>
  <w:style w:type="paragraph" w:customStyle="1" w:styleId="Odrky0">
    <w:name w:val="Odrážky 0"/>
    <w:basedOn w:val="Normln"/>
    <w:rsid w:val="00BA1BEC"/>
    <w:pPr>
      <w:numPr>
        <w:ilvl w:val="2"/>
        <w:numId w:val="5"/>
      </w:numPr>
      <w:tabs>
        <w:tab w:val="left" w:pos="284"/>
      </w:tabs>
      <w:ind w:left="284" w:hanging="284"/>
    </w:pPr>
    <w:rPr>
      <w:rFonts w:ascii="Times New Roman" w:eastAsia="Calibri" w:hAnsi="Times New Roman" w:cs="Times New Roman"/>
      <w:noProof/>
    </w:rPr>
  </w:style>
  <w:style w:type="paragraph" w:customStyle="1" w:styleId="Odrky4">
    <w:name w:val="Odrážky 4"/>
    <w:basedOn w:val="Normln"/>
    <w:rsid w:val="00BA1BEC"/>
    <w:pPr>
      <w:numPr>
        <w:numId w:val="6"/>
      </w:numPr>
      <w:tabs>
        <w:tab w:val="clear" w:pos="360"/>
        <w:tab w:val="num" w:pos="2268"/>
      </w:tabs>
      <w:ind w:left="2268"/>
      <w:jc w:val="both"/>
    </w:pPr>
    <w:rPr>
      <w:rFonts w:ascii="Times New Roman" w:eastAsia="Calibri" w:hAnsi="Times New Roman" w:cs="Times New Roman"/>
      <w:noProof/>
    </w:rPr>
  </w:style>
  <w:style w:type="paragraph" w:customStyle="1" w:styleId="EARSmall">
    <w:name w:val="EAR Small"/>
    <w:basedOn w:val="Normln"/>
    <w:next w:val="Normln"/>
    <w:link w:val="EARSmallChar"/>
    <w:rsid w:val="00172ED7"/>
    <w:pPr>
      <w:spacing w:before="120" w:after="60"/>
      <w:ind w:firstLine="0"/>
    </w:pPr>
    <w:rPr>
      <w:rFonts w:ascii="Calibri" w:eastAsiaTheme="minorHAnsi" w:hAnsi="Calibri"/>
      <w:sz w:val="18"/>
      <w:lang w:eastAsia="en-US"/>
    </w:rPr>
  </w:style>
  <w:style w:type="character" w:customStyle="1" w:styleId="EARSmallChar">
    <w:name w:val="EAR Small Char"/>
    <w:basedOn w:val="Standardnpsmoodstavce"/>
    <w:link w:val="EARSmall"/>
    <w:rsid w:val="00172ED7"/>
    <w:rPr>
      <w:rFonts w:ascii="Calibri" w:eastAsiaTheme="minorHAnsi" w:hAnsi="Calibri"/>
      <w:sz w:val="18"/>
      <w:lang w:eastAsia="en-US"/>
    </w:rPr>
  </w:style>
  <w:style w:type="table" w:customStyle="1" w:styleId="EARTable">
    <w:name w:val="EAR Table"/>
    <w:basedOn w:val="Normlntabulka"/>
    <w:rsid w:val="00172ED7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paragraph" w:customStyle="1" w:styleId="EARDiagram">
    <w:name w:val="EAR Diagram"/>
    <w:basedOn w:val="Normln"/>
    <w:next w:val="Normln"/>
    <w:link w:val="EARDiagramChar"/>
    <w:rsid w:val="002C6AD5"/>
    <w:pPr>
      <w:spacing w:before="240" w:after="240"/>
      <w:jc w:val="center"/>
    </w:pPr>
  </w:style>
  <w:style w:type="character" w:customStyle="1" w:styleId="EARDiagramChar">
    <w:name w:val="EAR Diagram Char"/>
    <w:basedOn w:val="Standardnpsmoodstavce"/>
    <w:link w:val="EARDiagram"/>
    <w:rsid w:val="002C6AD5"/>
  </w:style>
  <w:style w:type="character" w:customStyle="1" w:styleId="hps">
    <w:name w:val="hps"/>
    <w:basedOn w:val="Standardnpsmoodstavce"/>
    <w:rsid w:val="00A33792"/>
  </w:style>
  <w:style w:type="character" w:customStyle="1" w:styleId="ZhlavChar">
    <w:name w:val="Záhlav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ZpatChar">
    <w:name w:val="Zápatí Char"/>
    <w:basedOn w:val="Standardnpsmoodstavce1"/>
    <w:uiPriority w:val="99"/>
    <w:rsid w:val="00A072E0"/>
    <w:rPr>
      <w:rFonts w:eastAsia="SimSun" w:cs="Mangal"/>
      <w:kern w:val="1"/>
      <w:sz w:val="24"/>
      <w:szCs w:val="21"/>
      <w:lang w:eastAsia="hi-IN" w:bidi="hi-IN"/>
    </w:rPr>
  </w:style>
  <w:style w:type="table" w:customStyle="1" w:styleId="EARTable1">
    <w:name w:val="EAR Table1"/>
    <w:basedOn w:val="Normlntabulka"/>
    <w:rsid w:val="00E600B3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Italics">
    <w:name w:val="Italics"/>
    <w:rsid w:val="00FB2623"/>
    <w:rPr>
      <w:i/>
    </w:rPr>
  </w:style>
  <w:style w:type="character" w:customStyle="1" w:styleId="Bold">
    <w:name w:val="Bold"/>
    <w:rsid w:val="00FB2623"/>
    <w:rPr>
      <w:b/>
    </w:rPr>
  </w:style>
  <w:style w:type="character" w:customStyle="1" w:styleId="BoldItalics">
    <w:name w:val="Bold Italics"/>
    <w:rsid w:val="00FB2623"/>
    <w:rPr>
      <w:b/>
      <w:i/>
    </w:rPr>
  </w:style>
  <w:style w:type="character" w:customStyle="1" w:styleId="FieldLabel">
    <w:name w:val="Field Label"/>
    <w:rsid w:val="00FB2623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FB2623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FB2623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ln"/>
    <w:next w:val="Normln"/>
    <w:rsid w:val="00FB2623"/>
    <w:pPr>
      <w:ind w:firstLine="0"/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ln"/>
    <w:next w:val="Normln"/>
    <w:rsid w:val="00FB2623"/>
    <w:pPr>
      <w:ind w:firstLine="0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customStyle="1" w:styleId="Properties">
    <w:name w:val="Properties"/>
    <w:basedOn w:val="Normln"/>
    <w:next w:val="Normln"/>
    <w:rsid w:val="00FB2623"/>
    <w:pPr>
      <w:ind w:firstLine="0"/>
      <w:jc w:val="right"/>
    </w:pPr>
    <w:rPr>
      <w:rFonts w:ascii="Times New Roman" w:eastAsia="Times New Roman" w:hAnsi="Times New Roman" w:cs="Times New Roman"/>
      <w:color w:val="5F5F5F"/>
      <w:sz w:val="20"/>
      <w:szCs w:val="20"/>
    </w:rPr>
  </w:style>
  <w:style w:type="paragraph" w:customStyle="1" w:styleId="Notes">
    <w:name w:val="Notes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iagramImage">
    <w:name w:val="Diagram Image"/>
    <w:basedOn w:val="Normln"/>
    <w:next w:val="Normln"/>
    <w:rsid w:val="00FB2623"/>
    <w:pPr>
      <w:ind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gramLabel">
    <w:name w:val="Diagram Label"/>
    <w:basedOn w:val="Normln"/>
    <w:next w:val="Normln"/>
    <w:rsid w:val="00FB2623"/>
    <w:pPr>
      <w:ind w:firstLine="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Label">
    <w:name w:val="Table Label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Heading">
    <w:name w:val="Table Heading"/>
    <w:basedOn w:val="Normln"/>
    <w:next w:val="Normln"/>
    <w:rsid w:val="00FB2623"/>
    <w:pPr>
      <w:spacing w:before="80" w:after="40"/>
      <w:ind w:left="90" w:right="90" w:firstLine="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TableTitle0">
    <w:name w:val="Table Title 0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b/>
    </w:rPr>
  </w:style>
  <w:style w:type="paragraph" w:customStyle="1" w:styleId="TableTitle1">
    <w:name w:val="Table Title 1"/>
    <w:basedOn w:val="Normln"/>
    <w:next w:val="Normln"/>
    <w:rsid w:val="00FB2623"/>
    <w:pPr>
      <w:spacing w:before="80" w:after="80"/>
      <w:ind w:left="180" w:right="270" w:firstLine="0"/>
    </w:pPr>
    <w:rPr>
      <w:rFonts w:ascii="Times New Roman" w:eastAsia="Times New Roman" w:hAnsi="Times New Roman" w:cs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ln"/>
    <w:next w:val="Normln"/>
    <w:rsid w:val="00FB2623"/>
    <w:pPr>
      <w:spacing w:after="120"/>
      <w:ind w:left="270" w:right="270" w:firstLine="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ableTextLight">
    <w:name w:val="Table Text Light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color w:val="2F2F2F"/>
      <w:sz w:val="18"/>
      <w:szCs w:val="18"/>
    </w:rPr>
  </w:style>
  <w:style w:type="paragraph" w:customStyle="1" w:styleId="TableTextBold">
    <w:name w:val="Table Text Bold"/>
    <w:basedOn w:val="Normln"/>
    <w:next w:val="Normln"/>
    <w:rsid w:val="00FB2623"/>
    <w:pPr>
      <w:ind w:left="270" w:right="270" w:firstLine="0"/>
    </w:pPr>
    <w:rPr>
      <w:rFonts w:ascii="Times New Roman" w:eastAsia="Times New Roman" w:hAnsi="Times New Roman" w:cs="Times New Roman"/>
      <w:b/>
      <w:sz w:val="18"/>
      <w:szCs w:val="18"/>
    </w:rPr>
  </w:style>
  <w:style w:type="paragraph" w:customStyle="1" w:styleId="CoverText3">
    <w:name w:val="Cover Text 3"/>
    <w:basedOn w:val="Normln"/>
    <w:next w:val="Normln"/>
    <w:rsid w:val="00FB2623"/>
    <w:pPr>
      <w:ind w:firstLine="0"/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ln"/>
    <w:next w:val="Normln"/>
    <w:rsid w:val="00FB2623"/>
    <w:pPr>
      <w:spacing w:before="60" w:after="60"/>
      <w:ind w:firstLine="0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ln"/>
    <w:next w:val="Normln"/>
    <w:rsid w:val="00FB2623"/>
    <w:pPr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sid w:val="00FB2623"/>
    <w:rPr>
      <w:rFonts w:ascii="Courier New" w:eastAsia="Courier New" w:hAnsi="Courier New" w:cs="Courier New"/>
    </w:rPr>
  </w:style>
  <w:style w:type="paragraph" w:customStyle="1" w:styleId="Items">
    <w:name w:val="Items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HeadingLight">
    <w:name w:val="Table Heading Light"/>
    <w:basedOn w:val="Normln"/>
    <w:next w:val="Normln"/>
    <w:rsid w:val="00FB2623"/>
    <w:pPr>
      <w:spacing w:before="80" w:after="40"/>
      <w:ind w:left="90" w:right="90" w:firstLine="0"/>
    </w:pPr>
    <w:rPr>
      <w:rFonts w:ascii="Times New Roman" w:eastAsia="Times New Roman" w:hAnsi="Times New Roman" w:cs="Times New Roman"/>
      <w:b/>
      <w:color w:val="4F4F4F"/>
      <w:sz w:val="18"/>
      <w:szCs w:val="18"/>
    </w:rPr>
  </w:style>
  <w:style w:type="character" w:customStyle="1" w:styleId="TableFieldLabel">
    <w:name w:val="Table Field Label"/>
    <w:rsid w:val="00FB2623"/>
    <w:rPr>
      <w:rFonts w:ascii="Times New Roman" w:eastAsia="Times New Roman" w:hAnsi="Times New Roman" w:cs="Times New Roman"/>
      <w:color w:val="6F6F6F"/>
    </w:rPr>
  </w:style>
  <w:style w:type="paragraph" w:customStyle="1" w:styleId="DefaultStyle">
    <w:name w:val="Default Style"/>
    <w:basedOn w:val="Normln"/>
    <w:next w:val="Normln"/>
    <w:rsid w:val="00FB2623"/>
    <w:pPr>
      <w:ind w:firstLine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ln"/>
    <w:rsid w:val="00FB2623"/>
    <w:pPr>
      <w:ind w:firstLine="0"/>
    </w:pPr>
    <w:rPr>
      <w:rFonts w:eastAsia="Arial" w:cs="Arial"/>
      <w:sz w:val="24"/>
      <w:szCs w:val="24"/>
    </w:rPr>
  </w:style>
  <w:style w:type="paragraph" w:customStyle="1" w:styleId="Contents9">
    <w:name w:val="Contents 9"/>
    <w:basedOn w:val="Normln"/>
    <w:rsid w:val="00FB2623"/>
    <w:pPr>
      <w:spacing w:before="40" w:after="20"/>
      <w:ind w:left="144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8">
    <w:name w:val="Contents 8"/>
    <w:basedOn w:val="Normln"/>
    <w:rsid w:val="00FB2623"/>
    <w:pPr>
      <w:spacing w:before="40" w:after="20"/>
      <w:ind w:left="126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7">
    <w:name w:val="Contents 7"/>
    <w:basedOn w:val="Normln"/>
    <w:rsid w:val="00FB2623"/>
    <w:pPr>
      <w:spacing w:before="40" w:after="20"/>
      <w:ind w:left="108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6">
    <w:name w:val="Contents 6"/>
    <w:basedOn w:val="Normln"/>
    <w:rsid w:val="00FB2623"/>
    <w:pPr>
      <w:spacing w:before="40" w:after="20"/>
      <w:ind w:left="90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5">
    <w:name w:val="Contents 5"/>
    <w:basedOn w:val="Normln"/>
    <w:rsid w:val="00FB2623"/>
    <w:pPr>
      <w:spacing w:before="40" w:after="20"/>
      <w:ind w:left="72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4">
    <w:name w:val="Contents 4"/>
    <w:basedOn w:val="Normln"/>
    <w:rsid w:val="00FB2623"/>
    <w:pPr>
      <w:spacing w:before="40" w:after="20"/>
      <w:ind w:left="54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3">
    <w:name w:val="Contents 3"/>
    <w:basedOn w:val="Normln"/>
    <w:rsid w:val="00FB2623"/>
    <w:pPr>
      <w:spacing w:before="40" w:after="20"/>
      <w:ind w:left="36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2">
    <w:name w:val="Contents 2"/>
    <w:basedOn w:val="Normln"/>
    <w:rsid w:val="00FB2623"/>
    <w:pPr>
      <w:spacing w:before="40" w:after="20"/>
      <w:ind w:left="180" w:right="720" w:firstLine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ontents1">
    <w:name w:val="Contents 1"/>
    <w:basedOn w:val="Normln"/>
    <w:rsid w:val="00FB2623"/>
    <w:pPr>
      <w:spacing w:before="120" w:after="40"/>
      <w:ind w:right="720" w:firstLine="0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ContentsHeading">
    <w:name w:val="Contents Heading"/>
    <w:basedOn w:val="Normln"/>
    <w:rsid w:val="00FB2623"/>
    <w:pPr>
      <w:keepNext/>
      <w:spacing w:before="240" w:after="80"/>
      <w:ind w:firstLine="0"/>
    </w:pPr>
    <w:rPr>
      <w:rFonts w:ascii="Calibri" w:eastAsia="Calibri" w:hAnsi="Calibri" w:cs="Calibri"/>
      <w:b/>
      <w:color w:val="000000"/>
      <w:sz w:val="32"/>
      <w:szCs w:val="32"/>
    </w:rPr>
  </w:style>
  <w:style w:type="paragraph" w:customStyle="1" w:styleId="Index">
    <w:name w:val="Index"/>
    <w:basedOn w:val="Normln"/>
    <w:rsid w:val="00FB2623"/>
    <w:pPr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Normln"/>
    <w:rsid w:val="00FB2623"/>
    <w:pPr>
      <w:spacing w:after="120"/>
      <w:ind w:firstLine="0"/>
    </w:pPr>
    <w:rPr>
      <w:rFonts w:eastAsia="Arial" w:cs="Arial"/>
      <w:sz w:val="24"/>
      <w:szCs w:val="24"/>
    </w:rPr>
  </w:style>
  <w:style w:type="paragraph" w:customStyle="1" w:styleId="Heading">
    <w:name w:val="Heading"/>
    <w:basedOn w:val="Normln"/>
    <w:next w:val="TextBody"/>
    <w:rsid w:val="00FB2623"/>
    <w:pPr>
      <w:keepNext/>
      <w:spacing w:before="240" w:after="120"/>
      <w:ind w:firstLine="0"/>
    </w:pPr>
    <w:rPr>
      <w:rFonts w:eastAsia="Arial" w:cs="Arial"/>
      <w:sz w:val="28"/>
      <w:szCs w:val="28"/>
    </w:rPr>
  </w:style>
  <w:style w:type="character" w:customStyle="1" w:styleId="AllCaps">
    <w:name w:val="All Caps"/>
    <w:rsid w:val="00FB2623"/>
    <w:rPr>
      <w:caps/>
    </w:rPr>
  </w:style>
  <w:style w:type="character" w:customStyle="1" w:styleId="CommentSubjectChar1">
    <w:name w:val="Comment Subject Char1"/>
    <w:basedOn w:val="TextkomenteChar"/>
    <w:uiPriority w:val="99"/>
    <w:semiHidden/>
    <w:rsid w:val="00666778"/>
    <w:rPr>
      <w:b/>
      <w:bCs/>
      <w:sz w:val="20"/>
      <w:szCs w:val="20"/>
      <w:lang w:val="cs-CZ" w:eastAsia="cs-CZ" w:bidi="ar-SA"/>
    </w:rPr>
  </w:style>
  <w:style w:type="character" w:customStyle="1" w:styleId="DocumentMapChar1">
    <w:name w:val="Document Map Char1"/>
    <w:basedOn w:val="Standardnpsmoodstavce"/>
    <w:uiPriority w:val="99"/>
    <w:semiHidden/>
    <w:rsid w:val="00666778"/>
    <w:rPr>
      <w:rFonts w:ascii="Segoe UI" w:hAnsi="Segoe UI" w:cs="Segoe UI"/>
      <w:sz w:val="16"/>
      <w:szCs w:val="16"/>
    </w:rPr>
  </w:style>
  <w:style w:type="paragraph" w:customStyle="1" w:styleId="Heading3-Numbers">
    <w:name w:val="Heading 3 - Numbers"/>
    <w:basedOn w:val="Nadpis21"/>
    <w:link w:val="Heading3-NumbersChar"/>
    <w:qFormat/>
    <w:rsid w:val="00865B07"/>
    <w:pPr>
      <w:numPr>
        <w:ilvl w:val="2"/>
      </w:numPr>
    </w:pPr>
  </w:style>
  <w:style w:type="character" w:customStyle="1" w:styleId="Heading3-NumbersChar">
    <w:name w:val="Heading 3 - Numbers Char"/>
    <w:basedOn w:val="Nadpis2Char"/>
    <w:link w:val="Heading3-Numbers"/>
    <w:rsid w:val="00865B07"/>
    <w:rPr>
      <w:rFonts w:ascii="Arial" w:hAnsi="Arial" w:cs="Arial"/>
      <w:b/>
      <w:sz w:val="20"/>
    </w:rPr>
  </w:style>
  <w:style w:type="character" w:customStyle="1" w:styleId="TitulekChar">
    <w:name w:val="Titulek Char"/>
    <w:basedOn w:val="Standardnpsmoodstavce"/>
    <w:link w:val="Titulek"/>
    <w:locked/>
    <w:rsid w:val="00FC40C3"/>
    <w:rPr>
      <w:rFonts w:ascii="Arial" w:hAnsi="Arial"/>
      <w:b/>
      <w:bCs/>
      <w:sz w:val="18"/>
      <w:szCs w:val="18"/>
    </w:rPr>
  </w:style>
  <w:style w:type="character" w:customStyle="1" w:styleId="TableBodyChar">
    <w:name w:val="Table Body Char"/>
    <w:basedOn w:val="Standardnpsmoodstavce"/>
    <w:link w:val="TableBody"/>
    <w:locked/>
    <w:rsid w:val="00FC40C3"/>
    <w:rPr>
      <w:rFonts w:ascii="Arial" w:hAnsi="Arial" w:cs="Arial"/>
    </w:rPr>
  </w:style>
  <w:style w:type="paragraph" w:customStyle="1" w:styleId="TableBody">
    <w:name w:val="Table Body"/>
    <w:basedOn w:val="Normln"/>
    <w:link w:val="TableBodyChar"/>
    <w:rsid w:val="00FC40C3"/>
    <w:pPr>
      <w:ind w:firstLine="0"/>
    </w:pPr>
    <w:rPr>
      <w:rFonts w:cs="Arial"/>
    </w:rPr>
  </w:style>
  <w:style w:type="table" w:customStyle="1" w:styleId="TableDoc">
    <w:name w:val="Table Doc"/>
    <w:basedOn w:val="Normlntabulka"/>
    <w:rsid w:val="00FC40C3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FFFF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000000"/>
      </w:tcPr>
    </w:tblStylePr>
    <w:tblStylePr w:type="firstCol">
      <w:tblPr/>
      <w:tcPr>
        <w:shd w:val="clear" w:color="auto" w:fill="DBE5F1" w:themeFill="accent1" w:themeFillTint="33"/>
      </w:tcPr>
    </w:tblStylePr>
  </w:style>
  <w:style w:type="paragraph" w:customStyle="1" w:styleId="RLTextlnkuslovan">
    <w:name w:val="RL Text článku číslovaný"/>
    <w:basedOn w:val="Normln"/>
    <w:link w:val="RLTextlnkuslovanChar"/>
    <w:qFormat/>
    <w:rsid w:val="00FC40C3"/>
    <w:pPr>
      <w:numPr>
        <w:ilvl w:val="1"/>
        <w:numId w:val="8"/>
      </w:numPr>
      <w:spacing w:after="120" w:line="280" w:lineRule="exact"/>
      <w:jc w:val="both"/>
    </w:pPr>
    <w:rPr>
      <w:rFonts w:eastAsia="Times New Roman" w:cs="Times New Roman"/>
      <w:sz w:val="20"/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FC40C3"/>
    <w:rPr>
      <w:rFonts w:ascii="Arial" w:eastAsia="Times New Roman" w:hAnsi="Arial" w:cs="Times New Roman"/>
      <w:sz w:val="20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FC40C3"/>
    <w:pPr>
      <w:keepNext/>
      <w:numPr>
        <w:numId w:val="8"/>
      </w:numPr>
      <w:suppressAutoHyphens/>
      <w:spacing w:before="360" w:after="120" w:line="280" w:lineRule="exact"/>
      <w:jc w:val="both"/>
      <w:outlineLvl w:val="0"/>
    </w:pPr>
    <w:rPr>
      <w:rFonts w:eastAsia="Times New Roman" w:cs="Times New Roman"/>
      <w:b/>
      <w:sz w:val="20"/>
      <w:szCs w:val="24"/>
      <w:lang w:eastAsia="en-US"/>
    </w:rPr>
  </w:style>
  <w:style w:type="character" w:customStyle="1" w:styleId="cizojazycne">
    <w:name w:val="cizojazycne"/>
    <w:basedOn w:val="Standardnpsmoodstavce"/>
    <w:rsid w:val="00FC40C3"/>
  </w:style>
  <w:style w:type="paragraph" w:customStyle="1" w:styleId="xl71">
    <w:name w:val="xl71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2">
    <w:name w:val="xl72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ln"/>
    <w:rsid w:val="00FC40C3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5">
    <w:name w:val="xl75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ln"/>
    <w:rsid w:val="00FC40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rsid w:val="00FC40C3"/>
    <w:pPr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Mkatabulky6">
    <w:name w:val="Mřížka tabulky6"/>
    <w:basedOn w:val="Normlntabulka"/>
    <w:next w:val="Mkatabulky"/>
    <w:uiPriority w:val="39"/>
    <w:rsid w:val="00024F74"/>
    <w:pPr>
      <w:ind w:firstLine="0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5F6A52"/>
    <w:pPr>
      <w:ind w:firstLine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6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2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77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2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8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4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82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yperlink" Target="http://cs.wikipedia.org/wiki/Multiplexov%C3%A1n%C3%AD" TargetMode="External"/><Relationship Id="rId26" Type="http://schemas.openxmlformats.org/officeDocument/2006/relationships/hyperlink" Target="http://cs.wikipedia.org/wiki/E-mailov%C3%BD_klient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cs.wikipedia.org/wiki/LED" TargetMode="External"/><Relationship Id="rId34" Type="http://schemas.openxmlformats.org/officeDocument/2006/relationships/header" Target="header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cs.wikipedia.org/w/index.php?title=Optick%C3%A9_s%C3%ADt%C4%9B&amp;action=edit&amp;redlink=1" TargetMode="External"/><Relationship Id="rId25" Type="http://schemas.openxmlformats.org/officeDocument/2006/relationships/hyperlink" Target="http://cs.wikipedia.org/wiki/E-mail" TargetMode="External"/><Relationship Id="rId33" Type="http://schemas.openxmlformats.org/officeDocument/2006/relationships/hyperlink" Target="https://en.wikipedia.org/wiki/Transport_Layer_Security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hyperlink" Target="http://cs.wikipedia.org/wiki/Vlnov%C3%A1_d%C3%A9lka" TargetMode="External"/><Relationship Id="rId29" Type="http://schemas.openxmlformats.org/officeDocument/2006/relationships/hyperlink" Target="http://cs.wikipedia.org/wiki/Local_Area_Networ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cs.wikipedia.org/wiki/Protokol_(informatika)" TargetMode="External"/><Relationship Id="rId32" Type="http://schemas.openxmlformats.org/officeDocument/2006/relationships/hyperlink" Target="http://en.wikipedia.org/wiki/Secure_hash_algorithm" TargetMode="Externa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vz@mt-legal.com" TargetMode="External"/><Relationship Id="rId23" Type="http://schemas.openxmlformats.org/officeDocument/2006/relationships/hyperlink" Target="http://cs.wikipedia.org/wiki/Internet" TargetMode="External"/><Relationship Id="rId28" Type="http://schemas.openxmlformats.org/officeDocument/2006/relationships/hyperlink" Target="http://cs.wikipedia.org/wiki/E-mail" TargetMode="External"/><Relationship Id="rId36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://cs.wikipedia.org/wiki/Optick%C3%A9_vl%C3%A1kno" TargetMode="External"/><Relationship Id="rId31" Type="http://schemas.openxmlformats.org/officeDocument/2006/relationships/hyperlink" Target="http://cs.wikipedia.org/wiki/E-learnin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hyperlink" Target="http://cs.wikipedia.org/wiki/Laser" TargetMode="External"/><Relationship Id="rId27" Type="http://schemas.openxmlformats.org/officeDocument/2006/relationships/hyperlink" Target="http://cs.wikipedia.org/wiki/Protokol_(informatika)" TargetMode="External"/><Relationship Id="rId30" Type="http://schemas.openxmlformats.org/officeDocument/2006/relationships/hyperlink" Target="http://cs.wikipedia.org/wiki/Wide_Area_Network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oDDzcTkm2XpAoepT0X7WCuw/uYg=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7FMuac708EoxUKMErlcqb1tNarg=</DigestValue>
    </Reference>
  </SignedInfo>
  <SignatureValue>sdjEkkxFQGdhlAirFzzXRfZNuGurNXf1VXd/SNjRM2/trb3sjEiGJDEkrrJJ+k+qmgBlVJcd1Cqf
vq70+Upo0Xif4tI1PGhp7eIMhrx4yCyuc+JoLjnGpWGA32/HwpuvRHrGTBQugERqx/vXjRxTGra/
zBbb4jRuN9+SGS8Yuzsm5N2VXKA2YmlxxaICq+ZEpHPwx7hYZdQVA1XuQSc5B3Vv0XeltW/wqm9U
qrclBO+8U317yE2ZZeXBd4KHqySdy2npVNHIEwTQ0d9ge9p7MTX5TxE3bePa8QhkG9wLADDwXvHH
Jsf3T8vn63wTIAuJmtJhovHYEPPOyKpw/n7Xnw==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qnFL7fzbEvo/XnWFdwNMIjNX+xo=</DigestValue>
      </Reference>
      <Reference URI="/word/media/image2.emf?ContentType=image/x-emf">
        <DigestMethod Algorithm="http://www.w3.org/2000/09/xmldsig#sha1"/>
        <DigestValue>0trb7oxmNbYvfOL6xzSPcRwonX8=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settings.xml?ContentType=application/vnd.openxmlformats-officedocument.wordprocessingml.settings+xml">
        <DigestMethod Algorithm="http://www.w3.org/2000/09/xmldsig#sha1"/>
        <DigestValue>SRXoXLLvP1cA1rwqpt5+HfctCkg=</DigestValue>
      </Reference>
      <Reference URI="/word/webSettings.xml?ContentType=application/vnd.openxmlformats-officedocument.wordprocessingml.webSettings+xml">
        <DigestMethod Algorithm="http://www.w3.org/2000/09/xmldsig#sha1"/>
        <DigestValue>a0Qv2pVdfBsn4SWcd74vZLhy8VA=</DigestValue>
      </Reference>
      <Reference URI="/word/numbering.xml?ContentType=application/vnd.openxmlformats-officedocument.wordprocessingml.numbering+xml">
        <DigestMethod Algorithm="http://www.w3.org/2000/09/xmldsig#sha1"/>
        <DigestValue>nPZiJWlMLd5S7mM4X9vVfitsLYQ=</DigestValue>
      </Reference>
      <Reference URI="/word/styles.xml?ContentType=application/vnd.openxmlformats-officedocument.wordprocessingml.styles+xml">
        <DigestMethod Algorithm="http://www.w3.org/2000/09/xmldsig#sha1"/>
        <DigestValue>VxtXyAIL9Oho59ke+EnUIEiWxHA=</DigestValue>
      </Reference>
      <Reference URI="/word/fontTable.xml?ContentType=application/vnd.openxmlformats-officedocument.wordprocessingml.fontTable+xml">
        <DigestMethod Algorithm="http://www.w3.org/2000/09/xmldsig#sha1"/>
        <DigestValue>0Uv8cQd0BKMZEBORPanGYuNvdac=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9iiHrPz7GfXPwaxqNx0OLKbdtws=</DigestValue>
      </Reference>
      <Reference URI="/word/document.xml?ContentType=application/vnd.openxmlformats-officedocument.wordprocessingml.document.main+xml">
        <DigestMethod Algorithm="http://www.w3.org/2000/09/xmldsig#sha1"/>
        <DigestValue>tSVlSaYPTE7U4yfJaRVc7vGuIBk=</DigestValue>
      </Reference>
      <Reference URI="/word/footnotes.xml?ContentType=application/vnd.openxmlformats-officedocument.wordprocessingml.footnotes+xml">
        <DigestMethod Algorithm="http://www.w3.org/2000/09/xmldsig#sha1"/>
        <DigestValue>7Zy2WWtiICj4aVscUFGtccajfQg=</DigestValue>
      </Reference>
      <Reference URI="/word/header1.xml?ContentType=application/vnd.openxmlformats-officedocument.wordprocessingml.header+xml">
        <DigestMethod Algorithm="http://www.w3.org/2000/09/xmldsig#sha1"/>
        <DigestValue>gX4BjzIFhyZX7V/j0KGSMxctgpg=</DigestValue>
      </Reference>
      <Reference URI="/word/footer2.xml?ContentType=application/vnd.openxmlformats-officedocument.wordprocessingml.footer+xml">
        <DigestMethod Algorithm="http://www.w3.org/2000/09/xmldsig#sha1"/>
        <DigestValue>/XB4sxQhCUffnogxX17iKYNnuMo=</DigestValue>
      </Reference>
      <Reference URI="/word/footer1.xml?ContentType=application/vnd.openxmlformats-officedocument.wordprocessingml.footer+xml">
        <DigestMethod Algorithm="http://www.w3.org/2000/09/xmldsig#sha1"/>
        <DigestValue>nyM0+WHjEBZMDMo1SJDwCzc3J/I=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6"/>
            <mdssi:RelationshipReference SourceId="rId21"/>
            <mdssi:RelationshipReference SourceId="rId34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33"/>
            <mdssi:RelationshipReference SourceId="rId38"/>
            <mdssi:RelationshipReference SourceId="rId16"/>
            <mdssi:RelationshipReference SourceId="rId20"/>
            <mdssi:RelationshipReference SourceId="rId29"/>
            <mdssi:RelationshipReference SourceId="rId6"/>
            <mdssi:RelationshipReference SourceId="rId11"/>
            <mdssi:RelationshipReference SourceId="rId24"/>
            <mdssi:RelationshipReference SourceId="rId32"/>
            <mdssi:RelationshipReference SourceId="rId37"/>
            <mdssi:RelationshipReference SourceId="rId5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10"/>
            <mdssi:RelationshipReference SourceId="rId19"/>
            <mdssi:RelationshipReference SourceId="rId31"/>
            <mdssi:RelationshipReference SourceId="rId9"/>
            <mdssi:RelationshipReference SourceId="rId14"/>
            <mdssi:RelationshipReference SourceId="rId22"/>
            <mdssi:RelationshipReference SourceId="rId27"/>
            <mdssi:RelationshipReference SourceId="rId30"/>
            <mdssi:RelationshipReference SourceId="rId35"/>
          </Transform>
          <Transform Algorithm="http://www.w3.org/TR/2001/REC-xml-c14n-20010315"/>
        </Transforms>
        <DigestMethod Algorithm="http://www.w3.org/2000/09/xmldsig#sha1"/>
        <DigestValue>FozL1dyafMLrHZjT9q7ZEJw5EzA=</DigestValue>
      </Reference>
    </Manifest>
    <SignatureProperties>
      <SignatureProperty Id="idSignatureTime" Target="#idPackageSignature">
        <mdssi:SignatureTime>
          <mdssi:Format>YYYY-MM-DDThh:mm:ssTZD</mdssi:Format>
          <mdssi:Value>2017-02-13T13:04:02Z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2017-02-13T13:04:02Z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AD6D7921B204A869AA8260F452EC6" ma:contentTypeVersion="1" ma:contentTypeDescription="Vytvoří nový dokument" ma:contentTypeScope="" ma:versionID="f8a29dbee806a648532e3df0194aa800">
  <xsd:schema xmlns:xsd="http://www.w3.org/2001/XMLSchema" xmlns:xs="http://www.w3.org/2001/XMLSchema" xmlns:p="http://schemas.microsoft.com/office/2006/metadata/properties" xmlns:ns2="http://schemas.microsoft.com/sharepoint/v4" xmlns:ns3="http://schemas.microsoft.com/sharepoint/v3/fields" targetNamespace="http://schemas.microsoft.com/office/2006/metadata/properties" ma:root="true" ma:fieldsID="cb742d7a6b5bc5f8b6deb422776b658a" ns2:_="" ns3:_="">
    <xsd:import namespace="http://schemas.microsoft.com/sharepoint/v4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9" nillable="true" ma:displayName="Verze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Version xmlns="http://schemas.microsoft.com/sharepoint/v3/fields" xsi:nil="true"/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94735-658F-4E40-931B-7034BBCE7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AABF38-4AEB-4799-BEA8-45E3C6F8A6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5A3469-8539-45BD-B7D7-05A5120E3E0D}">
  <ds:schemaRefs>
    <ds:schemaRef ds:uri="http://schemas.microsoft.com/sharepoint/v3/fields"/>
    <ds:schemaRef ds:uri="http://schemas.microsoft.com/sharepoint/v4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E3FF7F-066C-4F78-8D87-B1D9DFBE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6106</Words>
  <Characters>40523</Characters>
  <Application>Microsoft Office Word</Application>
  <DocSecurity>0</DocSecurity>
  <Lines>337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Komenda</dc:creator>
  <cp:lastModifiedBy>Najmanová Alena Ing. (MPSV)</cp:lastModifiedBy>
  <cp:revision>6</cp:revision>
  <cp:lastPrinted>2017-02-13T13:02:00Z</cp:lastPrinted>
  <dcterms:created xsi:type="dcterms:W3CDTF">2017-02-12T18:59:00Z</dcterms:created>
  <dcterms:modified xsi:type="dcterms:W3CDTF">2017-02-13T13:04:00Z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0x0101002D4AD6D7921B204A869AA8260F452EC6</vt:lpwstr>
  </property>
</Properties>
</file>